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D80BAB">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641388">
        <w:rPr>
          <w:rFonts w:ascii="Sylfaen" w:hAnsi="Sylfaen"/>
          <w:i w:val="0"/>
          <w:sz w:val="24"/>
          <w:szCs w:val="24"/>
        </w:rPr>
        <w:t>1</w:t>
      </w:r>
      <w:r w:rsidR="001F6255">
        <w:rPr>
          <w:rFonts w:ascii="Sylfaen" w:hAnsi="Sylfaen"/>
          <w:i w:val="0"/>
          <w:sz w:val="24"/>
          <w:szCs w:val="24"/>
        </w:rPr>
        <w:t>7</w:t>
      </w:r>
      <w:r w:rsidRPr="008B1F5B">
        <w:rPr>
          <w:rFonts w:ascii="Calibri" w:hAnsi="Calibri"/>
          <w:i w:val="0"/>
          <w:sz w:val="24"/>
          <w:szCs w:val="24"/>
        </w:rPr>
        <w:t>"-ого "</w:t>
      </w:r>
      <w:r w:rsidR="00641388">
        <w:rPr>
          <w:rFonts w:ascii="GHEA Grapalat" w:hAnsi="GHEA Grapalat"/>
          <w:i w:val="0"/>
          <w:sz w:val="24"/>
          <w:szCs w:val="24"/>
        </w:rPr>
        <w:t>12</w:t>
      </w:r>
      <w:r w:rsidRPr="008B1F5B">
        <w:rPr>
          <w:rFonts w:ascii="Calibri" w:hAnsi="Calibri"/>
          <w:i w:val="0"/>
          <w:sz w:val="24"/>
          <w:szCs w:val="24"/>
        </w:rPr>
        <w:t>"  202</w:t>
      </w:r>
      <w:r w:rsidR="00D80BAB">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F43A43"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00F43A43" w:rsidRPr="00416AA2">
        <w:rPr>
          <w:rFonts w:ascii="GHEA Grapalat" w:hAnsi="GHEA Grapalat"/>
          <w:i w:val="0"/>
          <w:sz w:val="24"/>
          <w:szCs w:val="24"/>
        </w:rPr>
        <w:t>`</w:t>
      </w:r>
      <w:r w:rsidR="001F6255">
        <w:rPr>
          <w:rFonts w:ascii="GHEA Grapalat" w:hAnsi="GHEA Grapalat"/>
          <w:i w:val="0"/>
          <w:sz w:val="24"/>
          <w:szCs w:val="24"/>
        </w:rPr>
        <w:t xml:space="preserve"> </w:t>
      </w:r>
      <w:r w:rsidR="00641388">
        <w:rPr>
          <w:rFonts w:ascii="Sylfaen" w:hAnsi="Sylfaen"/>
          <w:i w:val="0"/>
          <w:sz w:val="24"/>
          <w:szCs w:val="24"/>
          <w:lang w:val="en-US"/>
        </w:rPr>
        <w:t>VM</w:t>
      </w:r>
      <w:r w:rsidR="00641388" w:rsidRPr="00CD4CA7">
        <w:rPr>
          <w:rFonts w:ascii="Sylfaen" w:hAnsi="Sylfaen"/>
          <w:i w:val="0"/>
          <w:sz w:val="24"/>
          <w:szCs w:val="24"/>
        </w:rPr>
        <w:t>-</w:t>
      </w:r>
      <w:r w:rsidR="00641388">
        <w:rPr>
          <w:rFonts w:ascii="Sylfaen" w:hAnsi="Sylfaen"/>
          <w:i w:val="0"/>
          <w:sz w:val="24"/>
          <w:szCs w:val="24"/>
          <w:lang w:val="en-US"/>
        </w:rPr>
        <w:t>GHAPDzB</w:t>
      </w:r>
      <w:r w:rsidR="00641388" w:rsidRPr="00CD4CA7">
        <w:rPr>
          <w:rFonts w:ascii="Sylfaen" w:hAnsi="Sylfaen"/>
          <w:i w:val="0"/>
          <w:sz w:val="24"/>
          <w:szCs w:val="24"/>
        </w:rPr>
        <w:t xml:space="preserve">-25/02           </w:t>
      </w:r>
    </w:p>
    <w:p w:rsidR="00E12B8D" w:rsidRPr="00501D4F" w:rsidRDefault="00E12B8D" w:rsidP="00E12B8D">
      <w:pPr>
        <w:pStyle w:val="a3"/>
        <w:widowControl w:val="0"/>
        <w:spacing w:after="160" w:line="240" w:lineRule="auto"/>
        <w:rPr>
          <w:rFonts w:ascii="GHEA Grapalat" w:hAnsi="GHEA Grapalat"/>
          <w:i w:val="0"/>
          <w:sz w:val="22"/>
          <w:szCs w:val="22"/>
        </w:rPr>
      </w:pPr>
    </w:p>
    <w:p w:rsidR="008B3A70" w:rsidRPr="00814657" w:rsidRDefault="00E12B8D" w:rsidP="008B3A70">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 xml:space="preserve">Заказчик </w:t>
      </w:r>
      <w:r w:rsidR="00814657">
        <w:rPr>
          <w:rFonts w:ascii="GHEA Grapalat" w:hAnsi="GHEA Grapalat"/>
          <w:sz w:val="22"/>
          <w:szCs w:val="22"/>
        </w:rPr>
        <w:t xml:space="preserve"> </w:t>
      </w:r>
      <w:r w:rsidR="00501D4F">
        <w:rPr>
          <w:rFonts w:ascii="GHEA Grapalat" w:hAnsi="GHEA Grapalat"/>
          <w:sz w:val="22"/>
          <w:szCs w:val="22"/>
        </w:rPr>
        <w:t xml:space="preserve"> </w:t>
      </w:r>
      <w:r w:rsidR="007E5C72" w:rsidRPr="0015555B">
        <w:rPr>
          <w:rFonts w:ascii="GHEA Grapalat" w:hAnsi="GHEA Grapalat"/>
          <w:sz w:val="24"/>
          <w:szCs w:val="24"/>
        </w:rPr>
        <w:t>«</w:t>
      </w:r>
      <w:r w:rsidR="00814657" w:rsidRPr="00814657">
        <w:rPr>
          <w:rFonts w:ascii="inherit" w:hAnsi="inherit"/>
          <w:color w:val="1F1F1F"/>
          <w:sz w:val="24"/>
          <w:szCs w:val="24"/>
        </w:rPr>
        <w:t>Воскетап</w:t>
      </w:r>
      <w:r w:rsidR="00D80BAB" w:rsidRPr="00814657">
        <w:rPr>
          <w:rFonts w:ascii="inherit" w:hAnsi="inherit"/>
          <w:color w:val="1F1F1F"/>
          <w:sz w:val="24"/>
          <w:szCs w:val="24"/>
        </w:rPr>
        <w:t xml:space="preserve">и </w:t>
      </w:r>
      <w:r w:rsidR="00814657">
        <w:rPr>
          <w:rFonts w:ascii="inherit" w:hAnsi="inherit"/>
          <w:color w:val="1F1F1F"/>
          <w:sz w:val="24"/>
          <w:szCs w:val="24"/>
        </w:rPr>
        <w:t xml:space="preserve"> </w:t>
      </w:r>
      <w:r w:rsidR="00D80BAB" w:rsidRPr="00814657">
        <w:rPr>
          <w:rFonts w:ascii="inherit" w:hAnsi="inherit"/>
          <w:color w:val="1F1F1F"/>
          <w:sz w:val="24"/>
          <w:szCs w:val="24"/>
        </w:rPr>
        <w:t>НУХ</w:t>
      </w:r>
      <w:r w:rsidR="007E5C72" w:rsidRPr="00D80BAB">
        <w:rPr>
          <w:rFonts w:ascii="GHEA Grapalat" w:hAnsi="GHEA Grapalat"/>
          <w:sz w:val="24"/>
          <w:szCs w:val="24"/>
        </w:rPr>
        <w:t>»  HOAK</w:t>
      </w:r>
      <w:r w:rsidR="007E5C72" w:rsidRPr="0015555B">
        <w:rPr>
          <w:rFonts w:ascii="GHEA Grapalat" w:hAnsi="GHEA Grapalat"/>
          <w:sz w:val="24"/>
          <w:szCs w:val="24"/>
        </w:rPr>
        <w:t xml:space="preserve">, которая находится в Араратской </w:t>
      </w:r>
      <w:r w:rsidR="007E5C72" w:rsidRPr="00814657">
        <w:rPr>
          <w:rFonts w:ascii="GHEA Grapalat" w:hAnsi="GHEA Grapalat"/>
          <w:sz w:val="22"/>
          <w:szCs w:val="22"/>
        </w:rPr>
        <w:t xml:space="preserve">области  </w:t>
      </w:r>
      <w:r w:rsidR="00814657" w:rsidRPr="00814657">
        <w:rPr>
          <w:rFonts w:ascii="inherit" w:hAnsi="inherit"/>
          <w:color w:val="1F1F1F"/>
          <w:sz w:val="22"/>
          <w:szCs w:val="22"/>
        </w:rPr>
        <w:t>Воскетап</w:t>
      </w:r>
      <w:r w:rsidR="00BD0664" w:rsidRPr="00814657">
        <w:rPr>
          <w:rFonts w:ascii="GHEA Grapalat" w:hAnsi="GHEA Grapalat"/>
          <w:sz w:val="22"/>
          <w:szCs w:val="22"/>
        </w:rPr>
        <w:t xml:space="preserve">  </w:t>
      </w:r>
      <w:r w:rsidR="007E5C72" w:rsidRPr="00814657">
        <w:rPr>
          <w:rFonts w:ascii="GHEA Grapalat" w:hAnsi="GHEA Grapalat"/>
          <w:sz w:val="22"/>
          <w:szCs w:val="22"/>
        </w:rPr>
        <w:t xml:space="preserve">на </w:t>
      </w:r>
      <w:r w:rsidR="00814657" w:rsidRPr="00814657">
        <w:rPr>
          <w:rFonts w:ascii="inherit" w:hAnsi="inherit"/>
          <w:color w:val="1F1F1F"/>
          <w:sz w:val="22"/>
          <w:szCs w:val="22"/>
        </w:rPr>
        <w:t xml:space="preserve">Воскетап  </w:t>
      </w:r>
      <w:r w:rsidR="00BD0664" w:rsidRPr="00814657">
        <w:rPr>
          <w:rFonts w:ascii="GHEA Grapalat" w:hAnsi="GHEA Grapalat"/>
          <w:sz w:val="22"/>
          <w:szCs w:val="22"/>
        </w:rPr>
        <w:t xml:space="preserve"> </w:t>
      </w:r>
      <w:r w:rsidR="00814657" w:rsidRPr="00814657">
        <w:rPr>
          <w:rFonts w:ascii="inherit" w:hAnsi="inherit"/>
          <w:color w:val="1F1F1F"/>
          <w:sz w:val="22"/>
          <w:szCs w:val="22"/>
        </w:rPr>
        <w:t>Г. Абелян</w:t>
      </w:r>
      <w:r w:rsidR="00814657">
        <w:rPr>
          <w:rFonts w:ascii="inherit" w:hAnsi="inherit"/>
          <w:color w:val="1F1F1F"/>
          <w:sz w:val="22"/>
          <w:szCs w:val="22"/>
        </w:rPr>
        <w:t xml:space="preserve">  </w:t>
      </w:r>
      <w:r w:rsidR="00814657" w:rsidRPr="00814657">
        <w:rPr>
          <w:rFonts w:ascii="inherit" w:hAnsi="inherit"/>
          <w:sz w:val="22"/>
          <w:szCs w:val="22"/>
        </w:rPr>
        <w:t>5</w:t>
      </w:r>
    </w:p>
    <w:p w:rsidR="00E12B8D" w:rsidRPr="008B3A70" w:rsidRDefault="00BD0664" w:rsidP="00D80BAB">
      <w:pPr>
        <w:pStyle w:val="HTML"/>
        <w:shd w:val="clear" w:color="auto" w:fill="F8F9FA"/>
        <w:spacing w:line="540" w:lineRule="atLeast"/>
        <w:rPr>
          <w:rFonts w:ascii="inherit" w:hAnsi="inherit"/>
          <w:sz w:val="22"/>
          <w:szCs w:val="22"/>
        </w:rPr>
      </w:pPr>
      <w:r w:rsidRPr="008B3A70">
        <w:rPr>
          <w:rFonts w:ascii="GHEA Grapalat" w:hAnsi="GHEA Grapalat"/>
          <w:sz w:val="22"/>
          <w:szCs w:val="22"/>
        </w:rPr>
        <w:t xml:space="preserve">. </w:t>
      </w:r>
      <w:r w:rsidR="00E12B8D" w:rsidRPr="008B3A70">
        <w:rPr>
          <w:rFonts w:ascii="GHEA Grapalat" w:hAnsi="GHEA Grapalat"/>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r w:rsidRPr="008B3A70">
        <w:rPr>
          <w:rFonts w:ascii="GHEA Grapalat" w:hAnsi="GHEA Grapalat"/>
          <w:i w:val="0"/>
          <w:sz w:val="24"/>
          <w:szCs w:val="24"/>
        </w:rPr>
        <w:t xml:space="preserve">по </w:t>
      </w:r>
      <w:r w:rsidR="00501D4F" w:rsidRPr="008B3A70">
        <w:rPr>
          <w:rFonts w:ascii="GHEA Grapalat" w:hAnsi="GHEA Grapalat"/>
          <w:i w:val="0"/>
          <w:sz w:val="24"/>
          <w:szCs w:val="24"/>
        </w:rPr>
        <w:t xml:space="preserve"> </w:t>
      </w:r>
      <w:r w:rsidRPr="008B3A70">
        <w:rPr>
          <w:rFonts w:ascii="GHEA Grapalat" w:hAnsi="GHEA Grapalat"/>
          <w:i w:val="0"/>
          <w:sz w:val="24"/>
          <w:szCs w:val="24"/>
        </w:rPr>
        <w:t>адресу</w:t>
      </w:r>
      <w:r w:rsidR="00501D4F" w:rsidRPr="008B3A70">
        <w:rPr>
          <w:rFonts w:ascii="GHEA Grapalat" w:hAnsi="GHEA Grapalat"/>
          <w:i w:val="0"/>
          <w:spacing w:val="6"/>
          <w:sz w:val="24"/>
          <w:szCs w:val="24"/>
        </w:rPr>
        <w:t xml:space="preserve">  </w:t>
      </w:r>
      <w:r w:rsidR="009E3704" w:rsidRPr="008B3A70">
        <w:rPr>
          <w:rFonts w:ascii="Sylfaen" w:hAnsi="Sylfaen"/>
          <w:i w:val="0"/>
          <w:sz w:val="24"/>
          <w:szCs w:val="24"/>
        </w:rPr>
        <w:t>с</w:t>
      </w:r>
      <w:r w:rsidR="009E3704" w:rsidRPr="008B3A70">
        <w:rPr>
          <w:rFonts w:ascii="Sylfaen" w:hAnsi="Sylfaen"/>
          <w:i w:val="0"/>
          <w:sz w:val="24"/>
          <w:szCs w:val="24"/>
          <w:lang w:val="hy-AM"/>
        </w:rPr>
        <w:t xml:space="preserve"> </w:t>
      </w:r>
      <w:r w:rsidR="002C3F4E" w:rsidRPr="008B3A70">
        <w:rPr>
          <w:rFonts w:ascii="Sylfaen" w:hAnsi="Sylfaen"/>
          <w:i w:val="0"/>
          <w:sz w:val="24"/>
          <w:szCs w:val="24"/>
        </w:rPr>
        <w:t xml:space="preserve"> </w:t>
      </w:r>
      <w:r w:rsidR="007E5C72" w:rsidRPr="008B3A70">
        <w:rPr>
          <w:rFonts w:ascii="GHEA Grapalat" w:hAnsi="GHEA Grapalat"/>
          <w:i w:val="0"/>
          <w:sz w:val="24"/>
          <w:szCs w:val="24"/>
        </w:rPr>
        <w:t xml:space="preserve">Араратской </w:t>
      </w:r>
      <w:r w:rsidR="007E5C72" w:rsidRPr="00814657">
        <w:rPr>
          <w:rFonts w:ascii="GHEA Grapalat" w:hAnsi="GHEA Grapalat"/>
          <w:i w:val="0"/>
          <w:sz w:val="24"/>
          <w:szCs w:val="24"/>
        </w:rPr>
        <w:t xml:space="preserve">области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3946E7" w:rsidRPr="003946E7">
        <w:rPr>
          <w:rFonts w:asciiTheme="minorHAnsi" w:hAnsiTheme="minorHAnsi"/>
          <w:sz w:val="22"/>
          <w:szCs w:val="22"/>
        </w:rPr>
        <w:t xml:space="preserve"> </w:t>
      </w:r>
      <w:r w:rsidR="009E3704" w:rsidRPr="00814657">
        <w:rPr>
          <w:rFonts w:ascii="Sylfaen" w:hAnsi="Sylfaen"/>
          <w:i w:val="0"/>
          <w:color w:val="FF0000"/>
          <w:sz w:val="24"/>
          <w:szCs w:val="24"/>
        </w:rPr>
        <w:t>,</w:t>
      </w:r>
      <w:r w:rsidR="009E3704" w:rsidRPr="008B3A70">
        <w:rPr>
          <w:rFonts w:ascii="Sylfaen" w:hAnsi="Sylfaen"/>
          <w:i w:val="0"/>
          <w:sz w:val="24"/>
          <w:szCs w:val="24"/>
        </w:rPr>
        <w:t xml:space="preserve"> </w:t>
      </w:r>
      <w:r w:rsidR="009E3704" w:rsidRPr="008B3A70">
        <w:rPr>
          <w:rFonts w:ascii="Calibri" w:hAnsi="Calibri"/>
          <w:i w:val="0"/>
          <w:sz w:val="24"/>
          <w:szCs w:val="24"/>
        </w:rPr>
        <w:t xml:space="preserve">в документарной форме, </w:t>
      </w:r>
      <w:r w:rsidR="002C3F4E" w:rsidRPr="008B3A70">
        <w:rPr>
          <w:rFonts w:ascii="Calibri" w:hAnsi="Calibri"/>
          <w:i w:val="0"/>
          <w:sz w:val="24"/>
          <w:szCs w:val="24"/>
        </w:rPr>
        <w:t xml:space="preserve"> </w:t>
      </w:r>
      <w:r w:rsidR="007941A0" w:rsidRPr="008B3A70">
        <w:rPr>
          <w:rFonts w:ascii="Sylfaen" w:hAnsi="Sylfaen"/>
          <w:i w:val="0"/>
          <w:sz w:val="24"/>
          <w:szCs w:val="24"/>
          <w:lang w:val="hy-AM"/>
        </w:rPr>
        <w:t>1</w:t>
      </w:r>
      <w:r w:rsidR="000A14E5">
        <w:rPr>
          <w:rFonts w:ascii="Sylfaen" w:hAnsi="Sylfaen"/>
          <w:i w:val="0"/>
          <w:sz w:val="24"/>
          <w:szCs w:val="24"/>
        </w:rPr>
        <w:t>5</w:t>
      </w:r>
      <w:r w:rsidR="007941A0" w:rsidRPr="008B3A70">
        <w:rPr>
          <w:rFonts w:ascii="Sylfaen" w:hAnsi="Sylfaen"/>
          <w:i w:val="0"/>
          <w:sz w:val="24"/>
          <w:szCs w:val="24"/>
          <w:lang w:val="hy-AM"/>
        </w:rPr>
        <w:t>.</w:t>
      </w:r>
      <w:r w:rsidR="001F6255">
        <w:rPr>
          <w:rFonts w:ascii="Sylfaen" w:hAnsi="Sylfaen"/>
          <w:i w:val="0"/>
          <w:sz w:val="24"/>
          <w:szCs w:val="24"/>
        </w:rPr>
        <w:t>0</w:t>
      </w:r>
      <w:r w:rsidR="009256FD" w:rsidRPr="008B3A70">
        <w:rPr>
          <w:rFonts w:ascii="Sylfaen" w:hAnsi="Sylfaen"/>
          <w:i w:val="0"/>
          <w:sz w:val="24"/>
          <w:szCs w:val="24"/>
        </w:rPr>
        <w:t>0</w:t>
      </w:r>
      <w:r w:rsidR="002C3F4E" w:rsidRPr="008B3A70">
        <w:rPr>
          <w:rFonts w:ascii="Sylfaen" w:hAnsi="Sylfaen"/>
          <w:i w:val="0"/>
          <w:sz w:val="24"/>
          <w:szCs w:val="24"/>
        </w:rPr>
        <w:t xml:space="preserve"> </w:t>
      </w:r>
      <w:r w:rsidR="009E3704" w:rsidRPr="008B3A70">
        <w:rPr>
          <w:rFonts w:ascii="Calibri" w:hAnsi="Calibri"/>
          <w:i w:val="0"/>
          <w:sz w:val="24"/>
          <w:szCs w:val="24"/>
        </w:rPr>
        <w:t xml:space="preserve"> часов </w:t>
      </w:r>
      <w:r w:rsidR="002C3F4E" w:rsidRPr="008B3A70">
        <w:rPr>
          <w:rFonts w:ascii="Calibri" w:hAnsi="Calibri"/>
          <w:i w:val="0"/>
          <w:sz w:val="24"/>
          <w:szCs w:val="24"/>
        </w:rPr>
        <w:t xml:space="preserve"> </w:t>
      </w:r>
      <w:r w:rsidR="009E3704" w:rsidRPr="008B3A70">
        <w:rPr>
          <w:rFonts w:ascii="Calibri" w:hAnsi="Calibri"/>
          <w:i w:val="0"/>
          <w:sz w:val="24"/>
          <w:szCs w:val="24"/>
        </w:rPr>
        <w:t xml:space="preserve">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E12B8D" w:rsidRPr="008B3A70"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r w:rsidRPr="008B3A70">
        <w:rPr>
          <w:rFonts w:ascii="GHEA Grapalat" w:hAnsi="GHEA Grapalat"/>
          <w:i w:val="0"/>
          <w:sz w:val="24"/>
          <w:szCs w:val="24"/>
        </w:rPr>
        <w:t>адресу</w:t>
      </w:r>
      <w:r w:rsidR="002C3F4E" w:rsidRPr="008B3A70">
        <w:rPr>
          <w:rFonts w:ascii="GHEA Grapalat" w:hAnsi="GHEA Grapalat"/>
          <w:i w:val="0"/>
          <w:sz w:val="24"/>
          <w:szCs w:val="24"/>
        </w:rPr>
        <w:t xml:space="preserve"> </w:t>
      </w:r>
      <w:r w:rsidRPr="008B3A70">
        <w:rPr>
          <w:rFonts w:ascii="GHEA Grapalat" w:hAnsi="GHEA Grapalat"/>
          <w:i w:val="0"/>
          <w:sz w:val="24"/>
          <w:szCs w:val="24"/>
        </w:rPr>
        <w:t xml:space="preserve"> </w:t>
      </w:r>
      <w:r w:rsidR="007E5C72" w:rsidRPr="008B3A70">
        <w:rPr>
          <w:rFonts w:ascii="GHEA Grapalat" w:hAnsi="GHEA Grapalat"/>
          <w:i w:val="0"/>
          <w:sz w:val="24"/>
          <w:szCs w:val="24"/>
        </w:rPr>
        <w:t xml:space="preserve">Араратской области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3946E7" w:rsidRPr="003946E7">
        <w:rPr>
          <w:rFonts w:asciiTheme="minorHAnsi" w:hAnsiTheme="minorHAnsi"/>
          <w:sz w:val="22"/>
          <w:szCs w:val="22"/>
        </w:rPr>
        <w:t xml:space="preserve">  </w:t>
      </w:r>
      <w:r w:rsidR="009E3704" w:rsidRPr="00465117">
        <w:rPr>
          <w:rFonts w:ascii="Sylfaen" w:hAnsi="Sylfaen"/>
          <w:i w:val="0"/>
          <w:color w:val="FF0000"/>
          <w:sz w:val="24"/>
          <w:szCs w:val="24"/>
        </w:rPr>
        <w:t>1</w:t>
      </w:r>
      <w:r w:rsidR="000A14E5" w:rsidRPr="000A14E5">
        <w:rPr>
          <w:rFonts w:ascii="Sylfaen" w:hAnsi="Sylfaen"/>
          <w:i w:val="0"/>
          <w:color w:val="FF0000"/>
          <w:sz w:val="24"/>
          <w:szCs w:val="24"/>
        </w:rPr>
        <w:t>5</w:t>
      </w:r>
      <w:r w:rsidR="009E3704" w:rsidRPr="00465117">
        <w:rPr>
          <w:rFonts w:ascii="Sylfaen" w:hAnsi="Sylfaen"/>
          <w:i w:val="0"/>
          <w:color w:val="FF0000"/>
          <w:sz w:val="24"/>
          <w:szCs w:val="24"/>
        </w:rPr>
        <w:t>.</w:t>
      </w:r>
      <w:r w:rsidR="001F6255" w:rsidRPr="00465117">
        <w:rPr>
          <w:rFonts w:ascii="Sylfaen" w:hAnsi="Sylfaen"/>
          <w:i w:val="0"/>
          <w:color w:val="FF0000"/>
          <w:sz w:val="24"/>
          <w:szCs w:val="24"/>
        </w:rPr>
        <w:t>0</w:t>
      </w:r>
      <w:r w:rsidR="009256FD" w:rsidRPr="00465117">
        <w:rPr>
          <w:rFonts w:ascii="Sylfaen" w:hAnsi="Sylfaen"/>
          <w:i w:val="0"/>
          <w:color w:val="FF0000"/>
          <w:sz w:val="24"/>
          <w:szCs w:val="24"/>
        </w:rPr>
        <w:t>0</w:t>
      </w:r>
      <w:r w:rsidR="009E3704" w:rsidRPr="00465117">
        <w:rPr>
          <w:rFonts w:ascii="Sylfaen" w:hAnsi="Sylfaen"/>
          <w:i w:val="0"/>
          <w:color w:val="FF0000"/>
          <w:sz w:val="24"/>
          <w:szCs w:val="24"/>
        </w:rPr>
        <w:t xml:space="preserve"> в</w:t>
      </w:r>
      <w:r w:rsidR="009E3704" w:rsidRPr="00465117">
        <w:rPr>
          <w:rFonts w:ascii="Sylfaen" w:hAnsi="Sylfaen"/>
          <w:i w:val="0"/>
          <w:color w:val="FF0000"/>
          <w:sz w:val="24"/>
          <w:szCs w:val="24"/>
          <w:lang w:val="hy-AM"/>
        </w:rPr>
        <w:t xml:space="preserve"> </w:t>
      </w:r>
      <w:r w:rsidR="008B3A70" w:rsidRPr="00465117">
        <w:rPr>
          <w:rFonts w:ascii="Sylfaen" w:hAnsi="Sylfaen"/>
          <w:i w:val="0"/>
          <w:color w:val="FF0000"/>
          <w:sz w:val="24"/>
          <w:szCs w:val="24"/>
        </w:rPr>
        <w:t xml:space="preserve"> </w:t>
      </w:r>
      <w:r w:rsidR="00641388" w:rsidRPr="00641388">
        <w:rPr>
          <w:rFonts w:ascii="Sylfaen" w:hAnsi="Sylfaen"/>
          <w:i w:val="0"/>
          <w:color w:val="FF0000"/>
          <w:sz w:val="24"/>
          <w:szCs w:val="24"/>
        </w:rPr>
        <w:t>2</w:t>
      </w:r>
      <w:r w:rsidR="001F6255" w:rsidRPr="00465117">
        <w:rPr>
          <w:rFonts w:ascii="Sylfaen" w:hAnsi="Sylfaen"/>
          <w:i w:val="0"/>
          <w:color w:val="FF0000"/>
          <w:sz w:val="24"/>
          <w:szCs w:val="24"/>
        </w:rPr>
        <w:t>4</w:t>
      </w:r>
      <w:r w:rsidR="008B3A70" w:rsidRPr="00465117">
        <w:rPr>
          <w:rFonts w:ascii="Sylfaen" w:hAnsi="Sylfaen"/>
          <w:i w:val="0"/>
          <w:color w:val="FF0000"/>
          <w:sz w:val="24"/>
          <w:szCs w:val="24"/>
        </w:rPr>
        <w:t>.</w:t>
      </w:r>
      <w:r w:rsidR="001F6255" w:rsidRPr="00465117">
        <w:rPr>
          <w:rFonts w:ascii="GHEA Grapalat" w:hAnsi="GHEA Grapalat"/>
          <w:color w:val="FF0000"/>
          <w:sz w:val="24"/>
          <w:szCs w:val="24"/>
        </w:rPr>
        <w:t>12</w:t>
      </w:r>
      <w:r w:rsidR="009E3704" w:rsidRPr="00465117">
        <w:rPr>
          <w:rFonts w:ascii="GHEA Grapalat" w:hAnsi="GHEA Grapalat"/>
          <w:color w:val="FF0000"/>
          <w:sz w:val="24"/>
          <w:szCs w:val="24"/>
        </w:rPr>
        <w:t>.202</w:t>
      </w:r>
      <w:r w:rsidR="008B3A70" w:rsidRPr="00465117">
        <w:rPr>
          <w:rFonts w:ascii="GHEA Grapalat" w:hAnsi="GHEA Grapalat"/>
          <w:color w:val="FF0000"/>
          <w:sz w:val="24"/>
          <w:szCs w:val="24"/>
        </w:rPr>
        <w:t>4</w:t>
      </w:r>
      <w:r w:rsidR="009E3704" w:rsidRPr="00465117">
        <w:rPr>
          <w:rFonts w:ascii="Sylfaen" w:hAnsi="Sylfaen"/>
          <w:color w:val="FF0000"/>
          <w:sz w:val="24"/>
          <w:szCs w:val="24"/>
          <w:lang w:val="hy-AM"/>
        </w:rPr>
        <w:t xml:space="preserve"> </w:t>
      </w:r>
      <w:r w:rsidR="009E3704" w:rsidRPr="008B3A70">
        <w:rPr>
          <w:rFonts w:ascii="Sylfaen" w:hAnsi="Sylfaen"/>
          <w:sz w:val="24"/>
          <w:szCs w:val="24"/>
          <w:lang w:val="hy-AM"/>
        </w:rPr>
        <w:t>года</w:t>
      </w:r>
      <w:r w:rsidR="009E3704" w:rsidRPr="008B3A70">
        <w:rPr>
          <w:rFonts w:ascii="Sylfaen" w:hAnsi="Sylfaen"/>
          <w:sz w:val="24"/>
          <w:szCs w:val="24"/>
        </w:rPr>
        <w:t xml:space="preserve"> </w:t>
      </w:r>
      <w:r w:rsidRPr="008B3A70">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12B8D" w:rsidRPr="00501D4F" w:rsidRDefault="009E3704" w:rsidP="00D80BAB">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814657">
        <w:rPr>
          <w:rFonts w:ascii="GHEA Grapalat" w:hAnsi="GHEA Grapalat"/>
        </w:rPr>
        <w:t>«Воскетапи  НУХ»  HOAK</w:t>
      </w:r>
      <w:r w:rsidR="00D80BAB" w:rsidRPr="00501D4F">
        <w:rPr>
          <w:rFonts w:ascii="GHEA Grapalat" w:hAnsi="GHEA Grapalat" w:cs="Sylfaen"/>
          <w:b/>
          <w:sz w:val="22"/>
          <w:szCs w:val="22"/>
        </w:rPr>
        <w:t xml:space="preserve">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1F6255">
        <w:rPr>
          <w:rFonts w:ascii="Sylfaen" w:hAnsi="Sylfaen"/>
        </w:rPr>
        <w:t xml:space="preserve">VM-GHAPDzB-25/01 </w:t>
      </w:r>
      <w:r w:rsidR="00D80BAB">
        <w:rPr>
          <w:rFonts w:ascii="Sylfaen" w:hAnsi="Sylfaen"/>
        </w:rPr>
        <w:t xml:space="preserve"> </w:t>
      </w:r>
      <w:r w:rsidR="009E3704" w:rsidRPr="009E3704">
        <w:rPr>
          <w:rFonts w:ascii="GHEA Grapalat" w:hAnsi="GHEA Grapalat"/>
          <w:i/>
        </w:rPr>
        <w:br/>
        <w:t xml:space="preserve">№ 1 от </w:t>
      </w:r>
      <w:r w:rsidR="00641388">
        <w:rPr>
          <w:rFonts w:ascii="GHEA Grapalat" w:hAnsi="GHEA Grapalat"/>
          <w:i/>
        </w:rPr>
        <w:t>1</w:t>
      </w:r>
      <w:r w:rsidR="001F6255">
        <w:rPr>
          <w:rFonts w:ascii="GHEA Grapalat" w:hAnsi="GHEA Grapalat"/>
          <w:i/>
        </w:rPr>
        <w:t>7</w:t>
      </w:r>
      <w:r w:rsidR="009E3704" w:rsidRPr="009E3704">
        <w:rPr>
          <w:rFonts w:ascii="GHEA Grapalat" w:hAnsi="GHEA Grapalat"/>
          <w:i/>
        </w:rPr>
        <w:t xml:space="preserve"> </w:t>
      </w:r>
      <w:r w:rsidR="00D80BAB">
        <w:rPr>
          <w:rFonts w:ascii="GHEA Grapalat" w:hAnsi="GHEA Grapalat"/>
        </w:rPr>
        <w:t>.</w:t>
      </w:r>
      <w:r w:rsidR="00641388">
        <w:rPr>
          <w:rFonts w:ascii="GHEA Grapalat" w:hAnsi="GHEA Grapalat"/>
        </w:rPr>
        <w:t>12</w:t>
      </w:r>
      <w:r w:rsidR="009E3704" w:rsidRPr="009E3704">
        <w:rPr>
          <w:rFonts w:ascii="GHEA Grapalat" w:hAnsi="GHEA Grapalat"/>
        </w:rPr>
        <w:t>.</w:t>
      </w:r>
      <w:r w:rsidR="00D80BAB">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814657" w:rsidP="009E3704">
      <w:pPr>
        <w:widowControl w:val="0"/>
        <w:spacing w:after="160"/>
        <w:ind w:right="-7" w:firstLine="567"/>
        <w:jc w:val="center"/>
        <w:rPr>
          <w:rFonts w:ascii="Calibri" w:hAnsi="Calibri" w:cs="Sylfaen"/>
        </w:rPr>
      </w:pPr>
      <w:r>
        <w:rPr>
          <w:rFonts w:ascii="GHEA Grapalat" w:hAnsi="GHEA Grapalat"/>
        </w:rPr>
        <w:t>«Воскетапи  НУХ»  HOAK</w:t>
      </w:r>
      <w:r w:rsidR="00D80BAB" w:rsidRPr="00501D4F">
        <w:rPr>
          <w:rFonts w:ascii="Calibri" w:hAnsi="Calibri"/>
        </w:rPr>
        <w:t xml:space="preserve"> </w:t>
      </w:r>
      <w:r w:rsidR="00D80BAB" w:rsidRPr="009B2156">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814657" w:rsidP="00BD0664">
      <w:pPr>
        <w:jc w:val="center"/>
        <w:rPr>
          <w:rFonts w:ascii="GHEA Grapalat" w:hAnsi="GHEA Grapalat"/>
        </w:rPr>
      </w:pPr>
      <w:r>
        <w:rPr>
          <w:rFonts w:ascii="GHEA Grapalat" w:hAnsi="GHEA Grapalat"/>
        </w:rPr>
        <w:t>«Воскетапи  НУХ»  HOAK</w:t>
      </w:r>
      <w:r w:rsidR="00D80BAB">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12B8D" w:rsidRPr="00501D4F" w:rsidRDefault="00814657" w:rsidP="00E12B8D">
      <w:pPr>
        <w:widowControl w:val="0"/>
        <w:spacing w:after="160"/>
        <w:jc w:val="center"/>
        <w:rPr>
          <w:rFonts w:ascii="GHEA Grapalat" w:hAnsi="GHEA Grapalat"/>
        </w:rPr>
      </w:pPr>
      <w:r>
        <w:rPr>
          <w:rFonts w:ascii="GHEA Grapalat" w:hAnsi="GHEA Grapalat"/>
        </w:rPr>
        <w:t>«Воскетапи  НУХ»  HOAK</w:t>
      </w:r>
      <w:r w:rsidR="00F06F17" w:rsidRPr="00501D4F">
        <w:rPr>
          <w:rFonts w:ascii="GHEA Grapalat" w:hAnsi="GHEA Grapalat"/>
          <w:b/>
        </w:rPr>
        <w:t xml:space="preserve"> </w:t>
      </w:r>
      <w:r w:rsidR="00F06F17" w:rsidRPr="00F06F17">
        <w:rPr>
          <w:rFonts w:ascii="GHEA Grapalat" w:hAnsi="GHEA Grapalat"/>
          <w:b/>
        </w:rPr>
        <w:t xml:space="preserve"> </w:t>
      </w:r>
      <w:r w:rsidR="00E12B8D" w:rsidRPr="00501D4F">
        <w:rPr>
          <w:rFonts w:ascii="GHEA Grapalat" w:hAnsi="GHEA Grapalat"/>
          <w:b/>
        </w:rPr>
        <w:t xml:space="preserve">ПРИГЛАШЕНИЯ НА ОТКРЫТЫЙ КОНКУРС, </w:t>
      </w:r>
      <w:r w:rsidR="00E12B8D"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1F6255">
        <w:rPr>
          <w:rFonts w:ascii="Sylfaen" w:hAnsi="Sylfaen"/>
        </w:rPr>
        <w:t xml:space="preserve">VM-GHAPDzB-25/01 </w:t>
      </w:r>
      <w:r w:rsidR="00D80BAB">
        <w:rPr>
          <w:rFonts w:ascii="Sylfaen" w:hAnsi="Sylfaen"/>
        </w:rPr>
        <w:t xml:space="preserve"> </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1F6255">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AD6E3B"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AD6E3B">
        <w:rPr>
          <w:rFonts w:ascii="GHEA Grapalat" w:hAnsi="GHEA Grapalat"/>
          <w:i w:val="0"/>
          <w:sz w:val="24"/>
          <w:szCs w:val="24"/>
        </w:rPr>
        <w:t xml:space="preserve">Предметом закупки является приобретение </w:t>
      </w:r>
      <w:r w:rsidR="00814657">
        <w:rPr>
          <w:rFonts w:ascii="GHEA Grapalat" w:hAnsi="GHEA Grapalat"/>
          <w:i w:val="0"/>
          <w:sz w:val="24"/>
          <w:szCs w:val="24"/>
        </w:rPr>
        <w:t>«Воскетапи  НУХ»  HOAK</w:t>
      </w:r>
      <w:r w:rsidR="00F06F17" w:rsidRPr="00AD6E3B">
        <w:rPr>
          <w:rFonts w:ascii="GHEA Grapalat" w:hAnsi="GHEA Grapalat"/>
          <w:i w:val="0"/>
          <w:sz w:val="24"/>
          <w:szCs w:val="24"/>
        </w:rPr>
        <w:t xml:space="preserve"> </w:t>
      </w:r>
      <w:r w:rsidRPr="00AD6E3B">
        <w:rPr>
          <w:rFonts w:ascii="GHEA Grapalat" w:hAnsi="GHEA Grapalat"/>
          <w:i w:val="0"/>
          <w:sz w:val="24"/>
          <w:szCs w:val="24"/>
        </w:rPr>
        <w:t>(далее — также товар) для нужд "</w:t>
      </w:r>
      <w:r w:rsidR="009E3704" w:rsidRPr="00AD6E3B">
        <w:rPr>
          <w:rFonts w:ascii="Arial Unicode" w:hAnsi="Arial Unicode"/>
          <w:i w:val="0"/>
          <w:sz w:val="24"/>
          <w:szCs w:val="24"/>
        </w:rPr>
        <w:t xml:space="preserve"> продуктов</w:t>
      </w:r>
      <w:r w:rsidR="009E3704" w:rsidRPr="00AD6E3B">
        <w:rPr>
          <w:rFonts w:ascii="GHEA Grapalat" w:hAnsi="GHEA Grapalat"/>
          <w:i w:val="0"/>
          <w:sz w:val="24"/>
          <w:szCs w:val="24"/>
        </w:rPr>
        <w:t xml:space="preserve"> </w:t>
      </w:r>
      <w:r w:rsidRPr="00AD6E3B">
        <w:rPr>
          <w:rFonts w:ascii="GHEA Grapalat" w:hAnsi="GHEA Grapalat"/>
          <w:i w:val="0"/>
          <w:sz w:val="24"/>
          <w:szCs w:val="24"/>
        </w:rPr>
        <w:t>", которые сгруппированы в лоты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Лотов</w:t>
            </w:r>
          </w:p>
        </w:tc>
        <w:tc>
          <w:tcPr>
            <w:tcW w:w="6458" w:type="dxa"/>
            <w:vMerge w:val="restart"/>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AD6E3B" w:rsidRDefault="00E12B8D" w:rsidP="008B1F5B">
            <w:pPr>
              <w:pStyle w:val="23"/>
              <w:widowControl w:val="0"/>
              <w:spacing w:after="120" w:line="240" w:lineRule="auto"/>
              <w:ind w:firstLine="0"/>
              <w:jc w:val="center"/>
              <w:rPr>
                <w:rFonts w:ascii="GHEA Grapalat" w:hAnsi="GHEA Grapalat"/>
                <w:sz w:val="24"/>
                <w:szCs w:val="24"/>
              </w:rPr>
            </w:pPr>
            <w:r w:rsidRPr="00AD6E3B">
              <w:rPr>
                <w:rFonts w:ascii="GHEA Grapalat" w:hAnsi="GHEA Grapalat"/>
                <w:b/>
                <w:i/>
                <w:sz w:val="24"/>
                <w:szCs w:val="24"/>
              </w:rPr>
              <w:t>Номера</w:t>
            </w:r>
          </w:p>
        </w:tc>
        <w:tc>
          <w:tcPr>
            <w:tcW w:w="1246" w:type="dxa"/>
            <w:vAlign w:val="center"/>
          </w:tcPr>
          <w:p w:rsidR="00E12B8D" w:rsidRPr="00BE6A46" w:rsidRDefault="00E12B8D" w:rsidP="008B1F5B">
            <w:pPr>
              <w:pStyle w:val="23"/>
              <w:widowControl w:val="0"/>
              <w:spacing w:after="120" w:line="240" w:lineRule="auto"/>
              <w:ind w:firstLine="0"/>
              <w:jc w:val="center"/>
              <w:rPr>
                <w:rFonts w:ascii="GHEA Grapalat" w:hAnsi="GHEA Grapalat"/>
                <w:b/>
                <w:i/>
                <w:sz w:val="24"/>
                <w:szCs w:val="24"/>
              </w:rPr>
            </w:pPr>
            <w:r w:rsidRPr="00BE6A46">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372D9D" w:rsidRPr="00501D4F" w:rsidTr="006D2DB0">
        <w:trPr>
          <w:jc w:val="center"/>
        </w:trPr>
        <w:tc>
          <w:tcPr>
            <w:tcW w:w="1530" w:type="dxa"/>
            <w:vAlign w:val="bottom"/>
          </w:tcPr>
          <w:p w:rsidR="00372D9D" w:rsidRPr="00372D9D" w:rsidRDefault="00641388"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40</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980000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Картофель</w:t>
            </w:r>
          </w:p>
        </w:tc>
      </w:tr>
      <w:tr w:rsidR="00372D9D" w:rsidRPr="00501D4F" w:rsidTr="006D2DB0">
        <w:trPr>
          <w:jc w:val="center"/>
        </w:trPr>
        <w:tc>
          <w:tcPr>
            <w:tcW w:w="1530" w:type="dxa"/>
            <w:vAlign w:val="bottom"/>
          </w:tcPr>
          <w:p w:rsidR="00372D9D" w:rsidRPr="00372D9D" w:rsidRDefault="00641388"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41</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54000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Зеленый</w:t>
            </w:r>
            <w:r w:rsidRPr="001F6255">
              <w:rPr>
                <w:rFonts w:ascii="Calibri" w:hAnsi="Calibri"/>
                <w:color w:val="000000"/>
              </w:rPr>
              <w:t xml:space="preserve"> </w:t>
            </w:r>
            <w:r w:rsidRPr="001F6255">
              <w:rPr>
                <w:rFonts w:ascii="Sylfaen" w:hAnsi="Sylfaen" w:cs="Sylfaen"/>
                <w:color w:val="000000"/>
              </w:rPr>
              <w:t>смешанный</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D6E3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w:t>
      </w:r>
      <w:r w:rsidRPr="009044F1">
        <w:rPr>
          <w:rFonts w:ascii="GHEA Grapalat" w:hAnsi="GHEA Grapalat"/>
          <w:sz w:val="24"/>
          <w:szCs w:val="24"/>
        </w:rPr>
        <w:t xml:space="preserve">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w:t>
      </w:r>
      <w:r w:rsidRPr="009044F1">
        <w:rPr>
          <w:rFonts w:ascii="GHEA Grapalat" w:hAnsi="GHEA Grapalat"/>
        </w:rPr>
        <w:lastRenderedPageBreak/>
        <w:t>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24A17">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24A17">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lastRenderedPageBreak/>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w:t>
      </w:r>
      <w:r w:rsidRPr="009044F1">
        <w:rPr>
          <w:rFonts w:ascii="GHEA Grapalat" w:hAnsi="GHEA Grapalat"/>
          <w:color w:val="000000"/>
        </w:rPr>
        <w:lastRenderedPageBreak/>
        <w:t>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AD6E3B">
        <w:rPr>
          <w:rFonts w:ascii="GHEA Grapalat" w:hAnsi="GHEA Grapalat"/>
          <w:sz w:val="24"/>
          <w:szCs w:val="24"/>
        </w:rPr>
        <w:t xml:space="preserve">Араратской </w:t>
      </w:r>
      <w:r w:rsidR="009E3704" w:rsidRPr="00F43A43">
        <w:rPr>
          <w:rFonts w:ascii="GHEA Grapalat" w:hAnsi="GHEA Grapalat"/>
          <w:sz w:val="24"/>
          <w:szCs w:val="24"/>
        </w:rPr>
        <w:t xml:space="preserve">области </w:t>
      </w:r>
      <w:r w:rsidR="009E3704" w:rsidRPr="00F43A43">
        <w:rPr>
          <w:rFonts w:ascii="Calibri" w:hAnsi="Calibri"/>
          <w:sz w:val="24"/>
          <w:szCs w:val="24"/>
        </w:rPr>
        <w:t xml:space="preserve">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AD6E3B" w:rsidRPr="00F43A43">
        <w:rPr>
          <w:rFonts w:ascii="GHEA Grapalat" w:hAnsi="GHEA Grapalat"/>
          <w:sz w:val="24"/>
          <w:szCs w:val="24"/>
        </w:rPr>
        <w:t xml:space="preserve">, </w:t>
      </w:r>
      <w:r w:rsidR="009E3704" w:rsidRPr="00F43A43">
        <w:rPr>
          <w:rFonts w:ascii="Sylfaen" w:hAnsi="Sylfaen"/>
          <w:sz w:val="24"/>
          <w:szCs w:val="24"/>
          <w:lang w:val="hy-AM"/>
        </w:rPr>
        <w:t xml:space="preserve"> </w:t>
      </w:r>
      <w:r w:rsidR="009E3704" w:rsidRPr="00372D9D">
        <w:rPr>
          <w:rFonts w:ascii="Sylfaen" w:hAnsi="Sylfaen"/>
          <w:color w:val="FF0000"/>
          <w:sz w:val="24"/>
          <w:szCs w:val="24"/>
        </w:rPr>
        <w:t>1</w:t>
      </w:r>
      <w:r w:rsidR="000A14E5">
        <w:rPr>
          <w:rFonts w:ascii="Sylfaen" w:hAnsi="Sylfaen"/>
          <w:color w:val="FF0000"/>
          <w:sz w:val="24"/>
          <w:szCs w:val="24"/>
        </w:rPr>
        <w:t>5</w:t>
      </w:r>
      <w:r w:rsidR="009E3704" w:rsidRPr="00372D9D">
        <w:rPr>
          <w:rFonts w:ascii="Sylfaen" w:hAnsi="Sylfaen"/>
          <w:color w:val="FF0000"/>
          <w:sz w:val="24"/>
          <w:szCs w:val="24"/>
        </w:rPr>
        <w:t>:</w:t>
      </w:r>
      <w:r w:rsidR="00372D9D" w:rsidRPr="00372D9D">
        <w:rPr>
          <w:rFonts w:ascii="Sylfaen" w:hAnsi="Sylfaen"/>
          <w:color w:val="FF0000"/>
          <w:sz w:val="24"/>
          <w:szCs w:val="24"/>
        </w:rPr>
        <w:t>0</w:t>
      </w:r>
      <w:r w:rsidR="009256FD" w:rsidRPr="00372D9D">
        <w:rPr>
          <w:rFonts w:ascii="Sylfaen" w:hAnsi="Sylfaen"/>
          <w:color w:val="FF0000"/>
          <w:sz w:val="24"/>
          <w:szCs w:val="24"/>
        </w:rPr>
        <w:t>0</w:t>
      </w:r>
      <w:r w:rsidR="009E3704" w:rsidRPr="00372D9D">
        <w:rPr>
          <w:rFonts w:ascii="Sylfaen" w:hAnsi="Sylfaen"/>
          <w:color w:val="FF0000"/>
          <w:sz w:val="24"/>
          <w:szCs w:val="24"/>
        </w:rPr>
        <w:t xml:space="preserve"> </w:t>
      </w:r>
      <w:r w:rsidR="00641388">
        <w:rPr>
          <w:rFonts w:ascii="Sylfaen" w:hAnsi="Sylfaen"/>
          <w:color w:val="FF0000"/>
          <w:sz w:val="24"/>
          <w:szCs w:val="24"/>
        </w:rPr>
        <w:t xml:space="preserve">    2</w:t>
      </w:r>
      <w:r w:rsidR="00372D9D" w:rsidRPr="00372D9D">
        <w:rPr>
          <w:rFonts w:ascii="Sylfaen" w:hAnsi="Sylfaen"/>
          <w:color w:val="FF0000"/>
          <w:sz w:val="24"/>
          <w:szCs w:val="24"/>
        </w:rPr>
        <w:t>4</w:t>
      </w:r>
      <w:r w:rsidR="009E3704" w:rsidRPr="00372D9D">
        <w:rPr>
          <w:rFonts w:ascii="Sylfaen" w:hAnsi="Sylfaen"/>
          <w:color w:val="FF0000"/>
          <w:sz w:val="24"/>
          <w:szCs w:val="24"/>
        </w:rPr>
        <w:t>.</w:t>
      </w:r>
      <w:r w:rsidR="00372D9D" w:rsidRPr="00372D9D">
        <w:rPr>
          <w:rFonts w:ascii="GHEA Grapalat" w:hAnsi="GHEA Grapalat"/>
          <w:color w:val="FF0000"/>
          <w:sz w:val="24"/>
          <w:szCs w:val="24"/>
        </w:rPr>
        <w:t>12</w:t>
      </w:r>
      <w:r w:rsidR="00F06F17" w:rsidRPr="00372D9D">
        <w:rPr>
          <w:rFonts w:ascii="GHEA Grapalat" w:hAnsi="GHEA Grapalat"/>
          <w:color w:val="FF0000"/>
          <w:sz w:val="24"/>
          <w:szCs w:val="24"/>
        </w:rPr>
        <w:t>.2024</w:t>
      </w:r>
      <w:r w:rsidRPr="00372D9D">
        <w:rPr>
          <w:rFonts w:ascii="GHEA Grapalat" w:hAnsi="GHEA Grapalat"/>
          <w:color w:val="FF0000"/>
          <w:sz w:val="24"/>
          <w:szCs w:val="24"/>
        </w:rPr>
        <w:t xml:space="preserve"> </w:t>
      </w:r>
      <w:r w:rsidRPr="00F43A43">
        <w:rPr>
          <w:rFonts w:ascii="GHEA Grapalat" w:hAnsi="GHEA Grapalat"/>
          <w:sz w:val="24"/>
          <w:szCs w:val="24"/>
        </w:rPr>
        <w:t>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соответствует указанной </w:t>
      </w:r>
      <w:r w:rsidRPr="009044F1">
        <w:rPr>
          <w:rFonts w:ascii="GHEA Grapalat" w:hAnsi="GHEA Grapalat"/>
          <w:sz w:val="24"/>
          <w:szCs w:val="24"/>
        </w:rPr>
        <w:lastRenderedPageBreak/>
        <w:t>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EB3DAF">
        <w:rPr>
          <w:rFonts w:ascii="GHEA Grapalat" w:hAnsi="GHEA Grapalat"/>
          <w:sz w:val="24"/>
          <w:szCs w:val="24"/>
        </w:rPr>
        <w:t xml:space="preserve">на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sidRPr="00372D9D">
        <w:rPr>
          <w:rFonts w:asciiTheme="minorHAnsi" w:hAnsiTheme="minorHAnsi" w:cs="Courier New"/>
          <w:color w:val="FF0000"/>
          <w:sz w:val="24"/>
          <w:szCs w:val="24"/>
          <w:lang w:bidi="ar-SA"/>
        </w:rPr>
        <w:t>6</w:t>
      </w:r>
      <w:r w:rsidR="00814657" w:rsidRPr="00372D9D">
        <w:rPr>
          <w:rFonts w:ascii="inherit" w:hAnsi="inherit"/>
          <w:i/>
          <w:color w:val="FF0000"/>
          <w:sz w:val="22"/>
          <w:szCs w:val="22"/>
        </w:rPr>
        <w:t xml:space="preserve">   </w:t>
      </w:r>
      <w:r w:rsidR="007941A0" w:rsidRPr="00372D9D">
        <w:rPr>
          <w:rFonts w:ascii="GHEA Grapalat" w:hAnsi="GHEA Grapalat"/>
          <w:color w:val="FF0000"/>
          <w:sz w:val="24"/>
          <w:szCs w:val="24"/>
        </w:rPr>
        <w:t>1</w:t>
      </w:r>
      <w:r w:rsidR="000A14E5">
        <w:rPr>
          <w:rFonts w:ascii="GHEA Grapalat" w:hAnsi="GHEA Grapalat"/>
          <w:color w:val="FF0000"/>
          <w:sz w:val="24"/>
          <w:szCs w:val="24"/>
        </w:rPr>
        <w:t>5</w:t>
      </w:r>
      <w:r w:rsidR="009E3704" w:rsidRPr="00372D9D">
        <w:rPr>
          <w:rFonts w:ascii="GHEA Grapalat" w:hAnsi="GHEA Grapalat"/>
          <w:color w:val="FF0000"/>
          <w:sz w:val="24"/>
          <w:szCs w:val="24"/>
        </w:rPr>
        <w:t>:</w:t>
      </w:r>
      <w:r w:rsidR="00372D9D" w:rsidRPr="00372D9D">
        <w:rPr>
          <w:rFonts w:ascii="Sylfaen" w:hAnsi="Sylfaen"/>
          <w:color w:val="FF0000"/>
          <w:sz w:val="24"/>
          <w:szCs w:val="24"/>
        </w:rPr>
        <w:t>0</w:t>
      </w:r>
      <w:r w:rsidR="009E3704" w:rsidRPr="00372D9D">
        <w:rPr>
          <w:rFonts w:ascii="GHEA Grapalat" w:hAnsi="GHEA Grapalat"/>
          <w:color w:val="FF0000"/>
          <w:sz w:val="24"/>
          <w:szCs w:val="24"/>
        </w:rPr>
        <w:t xml:space="preserve">0 в </w:t>
      </w:r>
      <w:r w:rsidR="00641388">
        <w:rPr>
          <w:rFonts w:ascii="GHEA Grapalat" w:hAnsi="GHEA Grapalat"/>
          <w:color w:val="FF0000"/>
          <w:sz w:val="24"/>
          <w:szCs w:val="24"/>
        </w:rPr>
        <w:t>2</w:t>
      </w:r>
      <w:r w:rsidR="00372D9D" w:rsidRPr="00372D9D">
        <w:rPr>
          <w:rFonts w:ascii="GHEA Grapalat" w:hAnsi="GHEA Grapalat"/>
          <w:color w:val="FF0000"/>
          <w:sz w:val="24"/>
          <w:szCs w:val="24"/>
        </w:rPr>
        <w:t>4</w:t>
      </w:r>
      <w:r w:rsidR="00F06F17" w:rsidRPr="00372D9D">
        <w:rPr>
          <w:rFonts w:ascii="GHEA Grapalat" w:hAnsi="GHEA Grapalat"/>
          <w:color w:val="FF0000"/>
          <w:sz w:val="24"/>
          <w:szCs w:val="24"/>
        </w:rPr>
        <w:t>.</w:t>
      </w:r>
      <w:r w:rsidR="00372D9D" w:rsidRPr="00372D9D">
        <w:rPr>
          <w:rFonts w:ascii="GHEA Grapalat" w:hAnsi="GHEA Grapalat"/>
          <w:color w:val="FF0000"/>
          <w:sz w:val="24"/>
          <w:szCs w:val="24"/>
        </w:rPr>
        <w:t>12</w:t>
      </w:r>
      <w:r w:rsidR="00F06F17" w:rsidRPr="00372D9D">
        <w:rPr>
          <w:rFonts w:ascii="GHEA Grapalat" w:hAnsi="GHEA Grapalat"/>
          <w:color w:val="FF0000"/>
          <w:sz w:val="24"/>
          <w:szCs w:val="24"/>
        </w:rPr>
        <w:t>.2024</w:t>
      </w:r>
      <w:r w:rsidR="009E3704" w:rsidRPr="00372D9D">
        <w:rPr>
          <w:rFonts w:ascii="Sylfaen" w:hAnsi="Sylfaen"/>
          <w:color w:val="FF0000"/>
          <w:sz w:val="24"/>
          <w:szCs w:val="24"/>
          <w:lang w:val="hy-AM"/>
        </w:rPr>
        <w:t xml:space="preserve"> </w:t>
      </w:r>
      <w:r w:rsidRPr="00EB3DAF">
        <w:rPr>
          <w:rFonts w:ascii="GHEA Grapalat" w:hAnsi="GHEA Grapalat"/>
          <w:sz w:val="24"/>
          <w:szCs w:val="24"/>
        </w:rPr>
        <w:t>со дня опубликования в бюллетене объявления и приглашения на настоящую процедуру</w:t>
      </w:r>
      <w:r w:rsidRPr="009044F1">
        <w:rPr>
          <w:rFonts w:ascii="GHEA Grapalat" w:hAnsi="GHEA Grapalat"/>
          <w:sz w:val="24"/>
          <w:szCs w:val="24"/>
        </w:rPr>
        <w:t xml:space="preserve">.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w:t>
      </w:r>
      <w:r w:rsidRPr="009044F1">
        <w:rPr>
          <w:rFonts w:ascii="GHEA Grapalat" w:hAnsi="GHEA Grapalat"/>
          <w:sz w:val="24"/>
          <w:szCs w:val="24"/>
        </w:rPr>
        <w:lastRenderedPageBreak/>
        <w:t>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w:t>
      </w:r>
      <w:r w:rsidRPr="009044F1">
        <w:rPr>
          <w:rFonts w:ascii="GHEA Grapalat" w:hAnsi="GHEA Grapalat"/>
          <w:sz w:val="24"/>
          <w:szCs w:val="24"/>
        </w:rPr>
        <w:lastRenderedPageBreak/>
        <w:t>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w:t>
      </w:r>
      <w:r w:rsidRPr="009044F1">
        <w:rPr>
          <w:rFonts w:ascii="GHEA Grapalat" w:hAnsi="GHEA Grapalat"/>
          <w:sz w:val="24"/>
          <w:szCs w:val="24"/>
        </w:rPr>
        <w:lastRenderedPageBreak/>
        <w:t>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24A17">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E24A17">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w:t>
      </w:r>
      <w:r w:rsidRPr="00637CD2">
        <w:rPr>
          <w:rFonts w:ascii="GHEA Grapalat" w:hAnsi="GHEA Grapalat" w:cs="Sylfaen"/>
        </w:rPr>
        <w:lastRenderedPageBreak/>
        <w:t>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w:t>
      </w:r>
      <w:r w:rsidRPr="008C0D41">
        <w:rPr>
          <w:rFonts w:ascii="GHEA Grapalat" w:hAnsi="GHEA Grapalat"/>
        </w:rPr>
        <w:lastRenderedPageBreak/>
        <w:t xml:space="preserve">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24A17">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24A1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w:t>
      </w:r>
      <w:r w:rsidRPr="00747338">
        <w:rPr>
          <w:rFonts w:ascii="GHEA Grapalat" w:hAnsi="GHEA Grapalat"/>
          <w:sz w:val="24"/>
          <w:szCs w:val="24"/>
        </w:rPr>
        <w:lastRenderedPageBreak/>
        <w:t>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641388">
        <w:rPr>
          <w:rFonts w:ascii="Sylfaen" w:hAnsi="Sylfaen"/>
          <w:sz w:val="24"/>
          <w:szCs w:val="24"/>
        </w:rPr>
        <w:t>VM-GHAPDzB-25/02</w:t>
      </w:r>
      <w:r w:rsidR="001F6255">
        <w:rPr>
          <w:rFonts w:ascii="Sylfaen" w:hAnsi="Sylfaen"/>
          <w:sz w:val="24"/>
          <w:szCs w:val="24"/>
        </w:rPr>
        <w:t xml:space="preserve"> </w:t>
      </w:r>
      <w:r w:rsidR="00D80BAB">
        <w:rPr>
          <w:rFonts w:ascii="Sylfaen" w:hAnsi="Sylfaen"/>
          <w:sz w:val="24"/>
          <w:szCs w:val="24"/>
        </w:rPr>
        <w:t xml:space="preserve">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814657" w:rsidP="00E12B8D">
      <w:pPr>
        <w:jc w:val="both"/>
        <w:rPr>
          <w:rFonts w:ascii="GHEA Grapalat" w:hAnsi="GHEA Grapalat" w:cs="Sylfaen"/>
        </w:rPr>
      </w:pPr>
      <w:r>
        <w:rPr>
          <w:rFonts w:ascii="GHEA Grapalat" w:hAnsi="GHEA Grapalat"/>
        </w:rPr>
        <w:t>«Воскетапи  НУХ»  HOAK</w:t>
      </w:r>
      <w:r w:rsidR="00F073CA" w:rsidRPr="00BD2E03">
        <w:rPr>
          <w:rFonts w:ascii="GHEA Grapalat" w:hAnsi="GHEA Grapalat"/>
        </w:rPr>
        <w:t xml:space="preserve"> </w:t>
      </w:r>
      <w:r w:rsidR="00BD0664"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641388">
        <w:rPr>
          <w:rFonts w:ascii="Sylfaen" w:hAnsi="Sylfaen"/>
        </w:rPr>
        <w:t>VM-GHAPDzB-25/02</w:t>
      </w:r>
      <w:r w:rsidR="001F6255">
        <w:rPr>
          <w:rFonts w:ascii="Sylfaen" w:hAnsi="Sylfaen"/>
        </w:rPr>
        <w:t xml:space="preserve"> </w:t>
      </w:r>
      <w:r w:rsidR="00D80BAB">
        <w:rPr>
          <w:rFonts w:ascii="Sylfaen" w:hAnsi="Sylfaen"/>
        </w:rPr>
        <w:t xml:space="preserve">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641388">
        <w:rPr>
          <w:rFonts w:ascii="Sylfaen" w:hAnsi="Sylfaen"/>
        </w:rPr>
        <w:t>VM-GHAPDzB-25/02</w:t>
      </w:r>
      <w:r w:rsidR="00D80BAB">
        <w:rPr>
          <w:rFonts w:ascii="Sylfaen" w:hAnsi="Sylfaen"/>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24A17">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641388">
        <w:rPr>
          <w:rFonts w:ascii="Sylfaen" w:hAnsi="Sylfaen"/>
        </w:rPr>
        <w:t>VM-GHAPDzB-25/02</w:t>
      </w:r>
      <w:r w:rsidR="008B1F5B">
        <w:rPr>
          <w:rFonts w:ascii="Sylfaen" w:hAnsi="Sylfaen"/>
          <w:i/>
        </w:rPr>
        <w:t xml:space="preserve"> </w:t>
      </w:r>
      <w:r w:rsidRPr="00AF791F">
        <w:rPr>
          <w:rFonts w:ascii="GHEA Grapalat" w:hAnsi="GHEA Grapalat"/>
        </w:rPr>
        <w:t>"*</w:t>
      </w:r>
    </w:p>
    <w:p w:rsidR="00E12B8D" w:rsidRDefault="00E12B8D" w:rsidP="00E24A17">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24A17">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641388">
        <w:rPr>
          <w:rFonts w:ascii="Sylfaen" w:hAnsi="Sylfaen"/>
          <w:sz w:val="24"/>
          <w:szCs w:val="24"/>
        </w:rPr>
        <w:t>VM-GHAPDzB-25/02</w:t>
      </w:r>
      <w:r w:rsidR="001F6255">
        <w:rPr>
          <w:rFonts w:ascii="Sylfaen" w:hAnsi="Sylfaen"/>
          <w:sz w:val="24"/>
          <w:szCs w:val="24"/>
        </w:rPr>
        <w:t xml:space="preserve"> </w:t>
      </w:r>
      <w:r w:rsidR="00D80BAB">
        <w:rPr>
          <w:rFonts w:ascii="Sylfaen" w:hAnsi="Sylfaen"/>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641388">
        <w:rPr>
          <w:rFonts w:ascii="Sylfaen" w:hAnsi="Sylfaen"/>
        </w:rPr>
        <w:t>VM-GHAPDzB-25/02</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641388">
        <w:rPr>
          <w:rFonts w:ascii="Sylfaen" w:hAnsi="Sylfaen"/>
          <w:i w:val="0"/>
          <w:sz w:val="24"/>
          <w:szCs w:val="24"/>
        </w:rPr>
        <w:t>VM-GHAPDzB-25/02</w:t>
      </w:r>
      <w:r w:rsidR="001F6255">
        <w:rPr>
          <w:rFonts w:ascii="Sylfaen" w:hAnsi="Sylfaen"/>
          <w:i w:val="0"/>
          <w:sz w:val="24"/>
          <w:szCs w:val="24"/>
        </w:rPr>
        <w:t xml:space="preserve"> </w:t>
      </w:r>
      <w:r w:rsidR="00D80BAB">
        <w:rPr>
          <w:rFonts w:ascii="Sylfaen" w:hAnsi="Sylfaen"/>
          <w:i w:val="0"/>
          <w:sz w:val="24"/>
          <w:szCs w:val="24"/>
        </w:rPr>
        <w:t xml:space="preserve">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24A1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24A1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9E41C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9E41C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9E41C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9E41C4"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9E41C4"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9E41C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24A17">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24A17">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24A17">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24A17">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24A17">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24A17">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24A17">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641388">
        <w:rPr>
          <w:rFonts w:ascii="Sylfaen" w:hAnsi="Sylfaen"/>
          <w:sz w:val="24"/>
          <w:szCs w:val="24"/>
        </w:rPr>
        <w:t>VM-GHAPDzB-25/02</w:t>
      </w:r>
      <w:r w:rsidR="001F6255">
        <w:rPr>
          <w:rFonts w:ascii="Sylfaen" w:hAnsi="Sylfaen"/>
          <w:sz w:val="24"/>
          <w:szCs w:val="24"/>
        </w:rPr>
        <w:t xml:space="preserve"> </w:t>
      </w:r>
      <w:r w:rsidR="00D80BAB">
        <w:rPr>
          <w:rFonts w:ascii="Sylfaen" w:hAnsi="Sylfaen"/>
          <w:sz w:val="24"/>
          <w:szCs w:val="24"/>
        </w:rPr>
        <w:t xml:space="preserve">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641388">
        <w:rPr>
          <w:rFonts w:ascii="Sylfaen" w:hAnsi="Sylfaen"/>
        </w:rPr>
        <w:t>VM-GHAPDzB-25/02</w:t>
      </w:r>
      <w:r w:rsidR="001F6255">
        <w:rPr>
          <w:rFonts w:ascii="Sylfaen" w:hAnsi="Sylfaen"/>
        </w:rPr>
        <w:t xml:space="preserve"> </w:t>
      </w:r>
      <w:r w:rsidR="00D80BAB">
        <w:rPr>
          <w:rFonts w:ascii="Sylfaen" w:hAnsi="Sylfaen"/>
        </w:rPr>
        <w:t xml:space="preserve">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641388">
        <w:rPr>
          <w:rFonts w:ascii="Sylfaen" w:hAnsi="Sylfaen"/>
        </w:rPr>
        <w:t>VM-GHAPDzB-25/02</w:t>
      </w:r>
      <w:r w:rsidR="001F6255">
        <w:rPr>
          <w:rFonts w:ascii="Sylfaen" w:hAnsi="Sylfaen"/>
        </w:rPr>
        <w:t xml:space="preserve"> </w:t>
      </w:r>
      <w:r w:rsidR="00D80BAB">
        <w:rPr>
          <w:rFonts w:ascii="Sylfaen" w:hAnsi="Sylfaen"/>
        </w:rPr>
        <w:t xml:space="preserve">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lastRenderedPageBreak/>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F6255">
        <w:rPr>
          <w:rFonts w:ascii="Sylfaen" w:hAnsi="Sylfaen"/>
          <w:i/>
        </w:rPr>
        <w:t xml:space="preserve">VM-GHAPDzB-25/01 </w:t>
      </w:r>
      <w:r w:rsidR="00D80BAB">
        <w:rPr>
          <w:rFonts w:ascii="Sylfaen" w:hAnsi="Sylfaen"/>
          <w:i/>
        </w:rPr>
        <w:t xml:space="preserve">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r w:rsidRPr="00B138F3">
        <w:rPr>
          <w:rFonts w:ascii="GHEA Grapalat" w:hAnsi="GHEA Grapalat"/>
          <w:sz w:val="22"/>
          <w:szCs w:val="22"/>
        </w:rPr>
        <w:lastRenderedPageBreak/>
        <w:t>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lang w:val="hy-AM"/>
              </w:rPr>
            </w:pPr>
            <w:r w:rsidRPr="00AF294C">
              <w:rPr>
                <w:rFonts w:ascii="GHEA Grapalat" w:hAnsi="GHEA Grapalat"/>
              </w:rPr>
              <w:t>11.</w:t>
            </w:r>
            <w:r w:rsidRPr="00AF294C">
              <w:rPr>
                <w:rFonts w:ascii="GHEA Grapalat" w:hAnsi="GHEA Grapalat"/>
              </w:rPr>
              <w:tab/>
              <w:t>УНН бенефициара:</w:t>
            </w:r>
            <w:r w:rsidRPr="00AF294C">
              <w:rPr>
                <w:rFonts w:ascii="Sylfaen" w:hAnsi="Sylfaen"/>
                <w:lang w:val="hy-AM"/>
              </w:rPr>
              <w:t xml:space="preserve"> </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lastRenderedPageBreak/>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r w:rsidR="004D0A48" w:rsidRPr="00AF294C">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AF294C" w:rsidRDefault="00E12B8D" w:rsidP="008B1F5B">
            <w:pPr>
              <w:widowControl w:val="0"/>
              <w:tabs>
                <w:tab w:val="left" w:pos="855"/>
              </w:tabs>
              <w:spacing w:after="160"/>
              <w:ind w:left="360"/>
              <w:rPr>
                <w:rFonts w:ascii="GHEA Grapalat" w:hAnsi="GHEA Grapalat"/>
              </w:rPr>
            </w:pPr>
            <w:r w:rsidRPr="00AF294C">
              <w:rPr>
                <w:rFonts w:ascii="GHEA Grapalat" w:hAnsi="GHEA Grapalat"/>
              </w:rPr>
              <w:t>14.</w:t>
            </w:r>
            <w:r w:rsidRPr="00AF294C">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641388">
        <w:rPr>
          <w:rFonts w:ascii="Sylfaen" w:hAnsi="Sylfaen"/>
        </w:rPr>
        <w:t>VM-GHAPDzB-25/02</w:t>
      </w:r>
      <w:r w:rsidR="001F6255">
        <w:rPr>
          <w:rFonts w:ascii="Sylfaen" w:hAnsi="Sylfaen"/>
        </w:rPr>
        <w:t xml:space="preserve"> </w:t>
      </w:r>
      <w:r w:rsidR="00D80BAB">
        <w:rPr>
          <w:rFonts w:ascii="Sylfaen" w:hAnsi="Sylfaen"/>
        </w:rPr>
        <w:t xml:space="preserve">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641388">
        <w:rPr>
          <w:rFonts w:ascii="Sylfaen" w:hAnsi="Sylfaen"/>
          <w:i/>
        </w:rPr>
        <w:t>VM-GHAPDzB-25/02</w:t>
      </w:r>
      <w:r w:rsidR="00D80BAB">
        <w:rPr>
          <w:rFonts w:ascii="Sylfaen" w:hAnsi="Sylfaen"/>
          <w:i/>
        </w:rPr>
        <w:t xml:space="preserve">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r w:rsidR="00EB3DAF">
        <w:rPr>
          <w:rFonts w:ascii="GHEA Grapalat" w:hAnsi="GHEA Grapalat"/>
        </w:rPr>
        <w:lastRenderedPageBreak/>
        <w:t xml:space="preserve">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rPr>
                <w:rFonts w:ascii="Sylfaen" w:hAnsi="Sylfaen"/>
                <w:lang w:val="hy-AM"/>
              </w:rPr>
            </w:pPr>
            <w:r w:rsidRPr="00AF294C">
              <w:rPr>
                <w:rFonts w:ascii="GHEA Grapalat" w:hAnsi="GHEA Grapalat"/>
              </w:rPr>
              <w:t>11.</w:t>
            </w:r>
            <w:r w:rsidRPr="00AF294C">
              <w:rPr>
                <w:rFonts w:ascii="GHEA Grapalat" w:hAnsi="GHEA Grapalat"/>
              </w:rPr>
              <w:tab/>
              <w:t>УНН бенефициара:</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641388">
        <w:rPr>
          <w:rFonts w:ascii="Sylfaen" w:hAnsi="Sylfaen"/>
          <w:sz w:val="24"/>
          <w:szCs w:val="24"/>
        </w:rPr>
        <w:t>VM-GHAPDzB-25/02</w:t>
      </w:r>
      <w:r w:rsidR="001F6255">
        <w:rPr>
          <w:rFonts w:ascii="Sylfaen" w:hAnsi="Sylfaen"/>
          <w:sz w:val="24"/>
          <w:szCs w:val="24"/>
        </w:rPr>
        <w:t xml:space="preserve"> </w:t>
      </w:r>
      <w:r w:rsidR="00D80BAB">
        <w:rPr>
          <w:rFonts w:ascii="Sylfaen" w:hAnsi="Sylfaen"/>
          <w:sz w:val="24"/>
          <w:szCs w:val="24"/>
        </w:rPr>
        <w:t xml:space="preserve">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BD2E03" w:rsidRDefault="00BD0664" w:rsidP="00CC7F9F">
            <w:pPr>
              <w:rPr>
                <w:color w:val="FF0000"/>
              </w:rPr>
            </w:pPr>
            <w:r w:rsidRPr="00383F64">
              <w:t xml:space="preserve">   </w:t>
            </w:r>
            <w:r w:rsidR="00BD2E03" w:rsidRPr="00EB3DAF">
              <w:t xml:space="preserve">   </w:t>
            </w:r>
            <w:r w:rsidRPr="00383F64">
              <w:t xml:space="preserve">   </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D80BAB" w:rsidRDefault="00E12B8D"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Pr="00D80BAB" w:rsidRDefault="00CC7F9F"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641388">
        <w:rPr>
          <w:rFonts w:ascii="GHEA Grapalat" w:hAnsi="GHEA Grapalat" w:cs="Sylfaen"/>
          <w:b/>
          <w:lang w:val="hy-AM"/>
        </w:rPr>
        <w:t>VM-GHAPDZB-25/02</w:t>
      </w:r>
      <w:r w:rsidR="001F6255">
        <w:rPr>
          <w:rFonts w:ascii="GHEA Grapalat" w:hAnsi="GHEA Grapalat" w:cs="Sylfaen"/>
          <w:b/>
          <w:lang w:val="hy-AM"/>
        </w:rPr>
        <w:t xml:space="preserve"> </w:t>
      </w:r>
      <w:r w:rsidR="00D80BAB">
        <w:rPr>
          <w:rFonts w:ascii="GHEA Grapalat" w:hAnsi="GHEA Grapalat" w:cs="Sylfaen"/>
          <w:b/>
          <w:lang w:val="hy-AM"/>
        </w:rPr>
        <w:t xml:space="preserve"> </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362"/>
      </w:tblGrid>
      <w:tr w:rsidR="00786945" w:rsidRPr="007816EA" w:rsidTr="006D2DB0">
        <w:trPr>
          <w:trHeight w:val="153"/>
        </w:trPr>
        <w:tc>
          <w:tcPr>
            <w:tcW w:w="15905" w:type="dxa"/>
            <w:gridSpan w:val="12"/>
            <w:shd w:val="clear" w:color="auto" w:fill="auto"/>
          </w:tcPr>
          <w:p w:rsidR="00786945" w:rsidRDefault="00786945" w:rsidP="006D2DB0">
            <w:r>
              <w:rPr>
                <w:noProof/>
                <w:lang w:bidi="ar-SA"/>
              </w:rPr>
              <mc:AlternateContent>
                <mc:Choice Requires="wps">
                  <w:drawing>
                    <wp:anchor distT="0" distB="0" distL="114300" distR="114300" simplePos="0" relativeHeight="251659264" behindDoc="0" locked="0" layoutInCell="1" allowOverlap="1" wp14:anchorId="6447935E" wp14:editId="28ED664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41388" w:rsidRDefault="00641388" w:rsidP="00786945">
                                  <w:pPr>
                                    <w:contextualSpacing/>
                                  </w:pPr>
                                  <w:r>
                                    <w:rPr>
                                      <w:noProof/>
                                      <w:position w:val="-6"/>
                                      <w:lang w:bidi="ar-SA"/>
                                    </w:rPr>
                                    <w:drawing>
                                      <wp:inline distT="0" distB="0" distL="0" distR="0" wp14:anchorId="4688AC82" wp14:editId="044EC4D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6447935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41388" w:rsidRDefault="00641388" w:rsidP="00786945">
                            <w:pPr>
                              <w:contextualSpacing/>
                            </w:pPr>
                            <w:r>
                              <w:rPr>
                                <w:noProof/>
                                <w:position w:val="-6"/>
                                <w:lang w:bidi="ar-SA"/>
                              </w:rPr>
                              <w:drawing>
                                <wp:inline distT="0" distB="0" distL="0" distR="0" wp14:anchorId="4688AC82" wp14:editId="044EC4D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786945" w:rsidRPr="007816EA" w:rsidRDefault="00786945" w:rsidP="006D2DB0">
            <w:pPr>
              <w:jc w:val="center"/>
              <w:rPr>
                <w:rFonts w:ascii="Arial AM" w:hAnsi="Arial AM"/>
                <w:sz w:val="18"/>
              </w:rPr>
            </w:pPr>
            <w:r w:rsidRPr="007816EA">
              <w:rPr>
                <w:rFonts w:ascii="Sylfaen" w:hAnsi="Sylfaen" w:cs="Sylfaen"/>
                <w:sz w:val="18"/>
              </w:rPr>
              <w:t>Продукт:</w:t>
            </w:r>
          </w:p>
        </w:tc>
      </w:tr>
      <w:tr w:rsidR="00786945" w:rsidRPr="007816EA" w:rsidTr="006D2DB0">
        <w:trPr>
          <w:trHeight w:val="233"/>
        </w:trPr>
        <w:tc>
          <w:tcPr>
            <w:tcW w:w="709"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134"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шопинг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w:t>
            </w:r>
            <w:r w:rsidRPr="007816EA">
              <w:rPr>
                <w:rFonts w:ascii="Calibri" w:hAnsi="Calibri" w:cs="Calibri"/>
                <w:sz w:val="18"/>
              </w:rPr>
              <w:t>цена</w:t>
            </w:r>
            <w:r w:rsidRPr="007816EA">
              <w:rPr>
                <w:rFonts w:ascii="Arial AM" w:hAnsi="Arial AM"/>
                <w:sz w:val="18"/>
              </w:rPr>
              <w:t xml:space="preserve"> </w:t>
            </w:r>
            <w:r w:rsidRPr="007816EA">
              <w:rPr>
                <w:rFonts w:ascii="Calibri" w:hAnsi="Calibri" w:cs="Calibri"/>
                <w:sz w:val="18"/>
              </w:rPr>
              <w:t>за</w:t>
            </w:r>
            <w:r w:rsidRPr="007816EA">
              <w:rPr>
                <w:rFonts w:ascii="Arial AM" w:hAnsi="Arial AM"/>
                <w:sz w:val="18"/>
              </w:rPr>
              <w:t xml:space="preserve"> </w:t>
            </w:r>
            <w:r w:rsidRPr="007816EA">
              <w:rPr>
                <w:rFonts w:ascii="Calibri" w:hAnsi="Calibri" w:cs="Calibri"/>
                <w:sz w:val="18"/>
              </w:rPr>
              <w:t>просмотр</w:t>
            </w:r>
            <w:r w:rsidRPr="007816EA">
              <w:rPr>
                <w:rFonts w:ascii="Arial AM" w:hAnsi="Arial AM"/>
                <w:sz w:val="18"/>
              </w:rPr>
              <w:t>)</w:t>
            </w:r>
          </w:p>
        </w:tc>
        <w:tc>
          <w:tcPr>
            <w:tcW w:w="926"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645"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746"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1021"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439" w:type="dxa"/>
            <w:gridSpan w:val="3"/>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предложения</w:t>
            </w:r>
          </w:p>
        </w:tc>
      </w:tr>
      <w:tr w:rsidR="00786945" w:rsidRPr="007816EA" w:rsidTr="006D2DB0">
        <w:trPr>
          <w:trHeight w:val="473"/>
        </w:trPr>
        <w:tc>
          <w:tcPr>
            <w:tcW w:w="709" w:type="dxa"/>
            <w:vMerge/>
            <w:shd w:val="clear" w:color="auto" w:fill="auto"/>
          </w:tcPr>
          <w:p w:rsidR="00786945" w:rsidRPr="007816EA" w:rsidRDefault="00786945" w:rsidP="006D2DB0">
            <w:pPr>
              <w:jc w:val="center"/>
              <w:rPr>
                <w:rFonts w:ascii="Arial AM" w:hAnsi="Arial AM"/>
                <w:sz w:val="18"/>
              </w:rPr>
            </w:pPr>
          </w:p>
        </w:tc>
        <w:tc>
          <w:tcPr>
            <w:tcW w:w="1134" w:type="dxa"/>
            <w:vMerge/>
            <w:shd w:val="clear" w:color="auto" w:fill="auto"/>
          </w:tcPr>
          <w:p w:rsidR="00786945" w:rsidRPr="007816EA" w:rsidRDefault="00786945" w:rsidP="006D2DB0">
            <w:pPr>
              <w:jc w:val="center"/>
              <w:rPr>
                <w:rFonts w:ascii="Arial AM" w:hAnsi="Arial AM"/>
                <w:sz w:val="18"/>
              </w:rPr>
            </w:pPr>
          </w:p>
        </w:tc>
        <w:tc>
          <w:tcPr>
            <w:tcW w:w="926" w:type="dxa"/>
            <w:vMerge/>
            <w:shd w:val="clear" w:color="auto" w:fill="auto"/>
          </w:tcPr>
          <w:p w:rsidR="00786945" w:rsidRPr="007816EA" w:rsidRDefault="00786945" w:rsidP="006D2DB0">
            <w:pPr>
              <w:jc w:val="center"/>
              <w:rPr>
                <w:rFonts w:ascii="Arial AM" w:hAnsi="Arial AM"/>
                <w:sz w:val="18"/>
              </w:rPr>
            </w:pPr>
          </w:p>
        </w:tc>
        <w:tc>
          <w:tcPr>
            <w:tcW w:w="941" w:type="dxa"/>
            <w:vMerge/>
            <w:shd w:val="clear" w:color="auto" w:fill="auto"/>
          </w:tcPr>
          <w:p w:rsidR="00786945" w:rsidRPr="007816EA" w:rsidRDefault="00786945" w:rsidP="006D2DB0">
            <w:pPr>
              <w:jc w:val="center"/>
              <w:rPr>
                <w:rFonts w:ascii="Arial AM" w:hAnsi="Arial AM"/>
                <w:sz w:val="18"/>
              </w:rPr>
            </w:pPr>
          </w:p>
        </w:tc>
        <w:tc>
          <w:tcPr>
            <w:tcW w:w="5645" w:type="dxa"/>
            <w:vMerge/>
            <w:shd w:val="clear" w:color="auto" w:fill="auto"/>
          </w:tcPr>
          <w:p w:rsidR="00786945" w:rsidRPr="007816EA" w:rsidRDefault="00786945" w:rsidP="006D2DB0">
            <w:pPr>
              <w:jc w:val="center"/>
              <w:rPr>
                <w:rFonts w:ascii="Arial AM" w:hAnsi="Arial AM"/>
                <w:sz w:val="18"/>
              </w:rPr>
            </w:pPr>
          </w:p>
        </w:tc>
        <w:tc>
          <w:tcPr>
            <w:tcW w:w="672" w:type="dxa"/>
            <w:vMerge/>
            <w:shd w:val="clear" w:color="auto" w:fill="auto"/>
          </w:tcPr>
          <w:p w:rsidR="00786945" w:rsidRPr="007816EA" w:rsidRDefault="00786945" w:rsidP="006D2DB0">
            <w:pPr>
              <w:jc w:val="center"/>
              <w:rPr>
                <w:rFonts w:ascii="Arial AM" w:hAnsi="Arial AM"/>
                <w:sz w:val="18"/>
              </w:rPr>
            </w:pPr>
          </w:p>
        </w:tc>
        <w:tc>
          <w:tcPr>
            <w:tcW w:w="746" w:type="dxa"/>
            <w:vMerge/>
            <w:shd w:val="clear" w:color="auto" w:fill="auto"/>
          </w:tcPr>
          <w:p w:rsidR="00786945" w:rsidRPr="007816EA" w:rsidRDefault="00786945" w:rsidP="006D2DB0">
            <w:pPr>
              <w:jc w:val="center"/>
              <w:rPr>
                <w:rFonts w:ascii="Arial AM" w:hAnsi="Arial AM"/>
                <w:sz w:val="18"/>
              </w:rPr>
            </w:pPr>
          </w:p>
        </w:tc>
        <w:tc>
          <w:tcPr>
            <w:tcW w:w="1021" w:type="dxa"/>
            <w:vMerge/>
            <w:shd w:val="clear" w:color="auto" w:fill="auto"/>
          </w:tcPr>
          <w:p w:rsidR="00786945" w:rsidRPr="007816EA" w:rsidRDefault="00786945" w:rsidP="006D2DB0">
            <w:pPr>
              <w:jc w:val="center"/>
              <w:rPr>
                <w:rFonts w:ascii="Arial AM" w:hAnsi="Arial AM"/>
                <w:sz w:val="18"/>
              </w:rPr>
            </w:pPr>
          </w:p>
        </w:tc>
        <w:tc>
          <w:tcPr>
            <w:tcW w:w="672" w:type="dxa"/>
            <w:vMerge/>
            <w:shd w:val="clear" w:color="auto" w:fill="auto"/>
          </w:tcPr>
          <w:p w:rsidR="00786945" w:rsidRPr="007816EA" w:rsidRDefault="00786945" w:rsidP="006D2DB0">
            <w:pPr>
              <w:jc w:val="center"/>
              <w:rPr>
                <w:rFonts w:ascii="Arial AM" w:hAnsi="Arial AM"/>
                <w:sz w:val="18"/>
              </w:rPr>
            </w:pPr>
          </w:p>
        </w:tc>
        <w:tc>
          <w:tcPr>
            <w:tcW w:w="1249" w:type="dxa"/>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786945" w:rsidRPr="007816EA" w:rsidRDefault="00786945" w:rsidP="006D2DB0">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362" w:type="dxa"/>
            <w:shd w:val="clear" w:color="auto" w:fill="auto"/>
          </w:tcPr>
          <w:p w:rsidR="00786945" w:rsidRPr="007816EA" w:rsidRDefault="00786945" w:rsidP="006D2DB0">
            <w:pPr>
              <w:rPr>
                <w:rFonts w:ascii="Arial AM" w:hAnsi="Arial AM"/>
                <w:sz w:val="18"/>
              </w:rPr>
            </w:pPr>
            <w:r w:rsidRPr="007816EA">
              <w:rPr>
                <w:rFonts w:ascii="Sylfaen" w:hAnsi="Sylfaen" w:cs="Sylfaen"/>
                <w:sz w:val="18"/>
              </w:rPr>
              <w:t>Термин:</w:t>
            </w:r>
            <w:r w:rsidRPr="007816EA">
              <w:rPr>
                <w:rFonts w:ascii="Arial AM" w:hAnsi="Arial AM"/>
                <w:sz w:val="18"/>
              </w:rPr>
              <w:t>***</w:t>
            </w:r>
          </w:p>
          <w:p w:rsidR="00786945" w:rsidRPr="007816EA" w:rsidRDefault="00786945" w:rsidP="006D2DB0">
            <w:pPr>
              <w:rPr>
                <w:rFonts w:ascii="Arial AM" w:hAnsi="Arial AM"/>
                <w:sz w:val="18"/>
              </w:rPr>
            </w:pPr>
          </w:p>
        </w:tc>
      </w:tr>
      <w:tr w:rsidR="00786945" w:rsidRPr="00D7498D" w:rsidTr="006D2DB0">
        <w:trPr>
          <w:trHeight w:val="570"/>
        </w:trPr>
        <w:tc>
          <w:tcPr>
            <w:tcW w:w="709" w:type="dxa"/>
            <w:shd w:val="clear" w:color="auto" w:fill="auto"/>
          </w:tcPr>
          <w:p w:rsidR="00786945" w:rsidRPr="00866294" w:rsidRDefault="00786945" w:rsidP="006D2DB0">
            <w:r>
              <w:t>40</w:t>
            </w:r>
          </w:p>
        </w:tc>
        <w:tc>
          <w:tcPr>
            <w:tcW w:w="1134" w:type="dxa"/>
            <w:shd w:val="clear" w:color="auto" w:fill="auto"/>
          </w:tcPr>
          <w:p w:rsidR="00786945" w:rsidRPr="00466C02" w:rsidRDefault="00786945" w:rsidP="006D2DB0">
            <w:pPr>
              <w:rPr>
                <w:sz w:val="20"/>
                <w:szCs w:val="20"/>
              </w:rPr>
            </w:pPr>
            <w:r w:rsidRPr="00466C02">
              <w:rPr>
                <w:sz w:val="20"/>
                <w:szCs w:val="20"/>
              </w:rPr>
              <w:t>15311100</w:t>
            </w:r>
          </w:p>
        </w:tc>
        <w:tc>
          <w:tcPr>
            <w:tcW w:w="926" w:type="dxa"/>
            <w:shd w:val="clear" w:color="auto" w:fill="auto"/>
          </w:tcPr>
          <w:p w:rsidR="00786945" w:rsidRPr="00866294" w:rsidRDefault="00786945" w:rsidP="006D2DB0">
            <w:pPr>
              <w:rPr>
                <w:rFonts w:ascii="Sylfaen" w:hAnsi="Sylfaen" w:cs="Sylfaen"/>
              </w:rPr>
            </w:pPr>
            <w:r w:rsidRPr="00281F44">
              <w:rPr>
                <w:rFonts w:ascii="Sylfaen" w:hAnsi="Sylfaen" w:cs="Sylfaen"/>
              </w:rPr>
              <w:t>Картофель</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7816EA">
              <w:rPr>
                <w:rFonts w:ascii="Sylfaen" w:hAnsi="Sylfaen" w:cs="Sylfaen"/>
                <w:sz w:val="16"/>
                <w:szCs w:val="16"/>
                <w:lang w:val="hy-AM"/>
              </w:rPr>
              <w:t>Преждевременно зрелый</w:t>
            </w:r>
            <w:r w:rsidRPr="007816EA">
              <w:rPr>
                <w:rFonts w:ascii="Arial AM" w:hAnsi="Arial AM"/>
                <w:sz w:val="16"/>
                <w:szCs w:val="16"/>
                <w:lang w:val="hy-AM"/>
              </w:rPr>
              <w:t xml:space="preserve">, </w:t>
            </w:r>
            <w:r w:rsidRPr="007816EA">
              <w:rPr>
                <w:rFonts w:ascii="Calibri" w:hAnsi="Calibri" w:cs="Calibri"/>
                <w:sz w:val="16"/>
                <w:szCs w:val="16"/>
                <w:lang w:val="hy-AM"/>
              </w:rPr>
              <w:t>я</w:t>
            </w:r>
            <w:r w:rsidRPr="007816EA">
              <w:rPr>
                <w:rFonts w:ascii="Arial AM" w:hAnsi="Arial AM"/>
                <w:sz w:val="16"/>
                <w:szCs w:val="16"/>
                <w:lang w:val="hy-AM"/>
              </w:rPr>
              <w:t>:</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 травм</w:t>
            </w:r>
            <w:r w:rsidRPr="007816EA">
              <w:rPr>
                <w:rFonts w:ascii="Arial AM" w:hAnsi="Arial AM"/>
                <w:sz w:val="16"/>
                <w:szCs w:val="16"/>
                <w:lang w:val="hy-AM"/>
              </w:rPr>
              <w:t>,</w:t>
            </w:r>
            <w:r w:rsidRPr="007816EA">
              <w:rPr>
                <w:rFonts w:ascii="Sylfaen" w:hAnsi="Sylfaen" w:cs="Sylfaen"/>
                <w:sz w:val="16"/>
                <w:szCs w:val="16"/>
                <w:lang w:val="hy-AM"/>
              </w:rPr>
              <w:t>круглый 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 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 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 овал</w:t>
            </w:r>
            <w:r w:rsidRPr="007816EA">
              <w:rPr>
                <w:rFonts w:ascii="Arial AM" w:hAnsi="Arial AM"/>
                <w:sz w:val="16"/>
                <w:szCs w:val="16"/>
                <w:lang w:val="hy-AM"/>
              </w:rPr>
              <w:t>(6-</w:t>
            </w:r>
            <w:r w:rsidRPr="007816EA">
              <w:rPr>
                <w:rFonts w:ascii="Sylfaen" w:hAnsi="Sylfaen" w:cs="Sylfaen"/>
                <w:sz w:val="16"/>
                <w:szCs w:val="16"/>
                <w:lang w:val="hy-AM"/>
              </w:rPr>
              <w:lastRenderedPageBreak/>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Спектральная чистота</w:t>
            </w:r>
            <w:r w:rsidRPr="007816EA">
              <w:rPr>
                <w:rFonts w:ascii="Arial AM" w:hAnsi="Arial AM"/>
                <w:sz w:val="16"/>
                <w:szCs w:val="16"/>
                <w:lang w:val="hy-AM"/>
              </w:rPr>
              <w:t>90%</w:t>
            </w:r>
            <w:r w:rsidRPr="007816EA">
              <w:rPr>
                <w:rFonts w:ascii="Sylfaen" w:hAnsi="Sylfaen" w:cs="Sylfaen"/>
                <w:sz w:val="16"/>
                <w:szCs w:val="16"/>
                <w:lang w:val="hy-AM"/>
              </w:rPr>
              <w:t>меньше, чем</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 масштабирования</w:t>
            </w:r>
            <w:r w:rsidRPr="007816EA">
              <w:rPr>
                <w:rFonts w:ascii="Arial AM" w:hAnsi="Arial AM"/>
                <w:sz w:val="16"/>
                <w:szCs w:val="16"/>
                <w:lang w:val="hy-AM"/>
              </w:rPr>
              <w:t>:</w:t>
            </w:r>
            <w:r w:rsidRPr="007816EA">
              <w:rPr>
                <w:rFonts w:ascii="Sylfaen" w:hAnsi="Sylfaen" w:cs="Sylfaen"/>
                <w:sz w:val="16"/>
                <w:szCs w:val="16"/>
                <w:lang w:val="hy-AM"/>
              </w:rPr>
              <w:t>Безопасность и маркировка согласно Правительству Республики Армения.</w:t>
            </w:r>
            <w:r w:rsidRPr="007816EA">
              <w:rPr>
                <w:rFonts w:ascii="Arial AM" w:hAnsi="Arial AM"/>
                <w:sz w:val="16"/>
                <w:szCs w:val="16"/>
                <w:lang w:val="hy-AM"/>
              </w:rPr>
              <w:t xml:space="preserve">2006 </w:t>
            </w:r>
            <w:r w:rsidRPr="007816EA">
              <w:rPr>
                <w:rFonts w:ascii="Calibri" w:hAnsi="Calibri" w:cs="Calibri"/>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Утверждено постановлением</w:t>
            </w:r>
            <w:r w:rsidRPr="007816EA">
              <w:rPr>
                <w:rFonts w:ascii="Arial AM" w:hAnsi="Arial AM" w:cs="Arial AM"/>
                <w:sz w:val="16"/>
                <w:szCs w:val="16"/>
                <w:lang w:val="hy-AM"/>
              </w:rPr>
              <w:t>"</w:t>
            </w:r>
            <w:r w:rsidRPr="007816EA">
              <w:rPr>
                <w:rFonts w:ascii="Sylfaen" w:hAnsi="Sylfaen" w:cs="Sylfaen"/>
                <w:sz w:val="16"/>
                <w:szCs w:val="16"/>
                <w:lang w:val="hy-AM"/>
              </w:rPr>
              <w:t>Свежие фрукты</w:t>
            </w:r>
            <w:r w:rsidRPr="007816EA">
              <w:rPr>
                <w:rFonts w:ascii="Arial AM" w:hAnsi="Arial AM"/>
                <w:sz w:val="16"/>
                <w:szCs w:val="16"/>
                <w:lang w:val="hy-AM"/>
              </w:rPr>
              <w:t>-</w:t>
            </w:r>
            <w:r w:rsidRPr="007816EA">
              <w:rPr>
                <w:rFonts w:ascii="Sylfaen" w:hAnsi="Sylfaen" w:cs="Sylfaen"/>
                <w:sz w:val="16"/>
                <w:szCs w:val="16"/>
                <w:lang w:val="hy-AM"/>
              </w:rPr>
              <w:t>технического регулирования овощей и Закона о безопасности пищевых продуктов Кыргызской Республики</w:t>
            </w:r>
            <w:r w:rsidRPr="007816EA">
              <w:rPr>
                <w:rFonts w:ascii="Arial AM" w:hAnsi="Arial AM"/>
                <w:sz w:val="16"/>
                <w:szCs w:val="16"/>
                <w:lang w:val="hy-AM"/>
              </w:rPr>
              <w:t>9-</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Sylfaen" w:hAnsi="Sylfaen" w:cs="Sylfaen"/>
                <w:color w:val="000000"/>
                <w:sz w:val="18"/>
                <w:szCs w:val="18"/>
                <w:lang w:val="hy-AM"/>
              </w:rPr>
              <w:t>В случае несоответствия техническим характеристикам или условиям поставки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280: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980000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3500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 xml:space="preserve">Поселок Веди, ул. Воскетап. </w:t>
            </w:r>
            <w:r w:rsidRPr="00F95971">
              <w:rPr>
                <w:rFonts w:ascii="Sylfaen" w:hAnsi="Sylfaen" w:cs="Sylfaen"/>
                <w:color w:val="2C2D2E"/>
                <w:sz w:val="20"/>
                <w:szCs w:val="20"/>
                <w:shd w:val="clear" w:color="auto" w:fill="FFFFFF"/>
                <w:lang w:val="hy-AM"/>
              </w:rPr>
              <w:lastRenderedPageBreak/>
              <w:t>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lastRenderedPageBreak/>
              <w:t>3500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 xml:space="preserve">После вступления в силу договора до последнего </w:t>
            </w:r>
            <w:r w:rsidRPr="00F95971">
              <w:rPr>
                <w:rFonts w:ascii="Sylfaen" w:hAnsi="Sylfaen" w:cs="Sylfaen"/>
                <w:sz w:val="16"/>
                <w:szCs w:val="16"/>
                <w:lang w:val="hy-AM"/>
              </w:rPr>
              <w:lastRenderedPageBreak/>
              <w:t>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Pr="00866294" w:rsidRDefault="00786945" w:rsidP="006D2DB0">
            <w:r>
              <w:lastRenderedPageBreak/>
              <w:t>41</w:t>
            </w:r>
          </w:p>
        </w:tc>
        <w:tc>
          <w:tcPr>
            <w:tcW w:w="1134" w:type="dxa"/>
            <w:shd w:val="clear" w:color="auto" w:fill="auto"/>
          </w:tcPr>
          <w:p w:rsidR="00786945" w:rsidRPr="00466C02" w:rsidRDefault="00786945" w:rsidP="006D2DB0">
            <w:pPr>
              <w:rPr>
                <w:sz w:val="20"/>
                <w:szCs w:val="20"/>
              </w:rPr>
            </w:pPr>
            <w:r w:rsidRPr="00466C02">
              <w:rPr>
                <w:sz w:val="20"/>
                <w:szCs w:val="20"/>
              </w:rPr>
              <w:t>15331167</w:t>
            </w:r>
          </w:p>
        </w:tc>
        <w:tc>
          <w:tcPr>
            <w:tcW w:w="926" w:type="dxa"/>
            <w:shd w:val="clear" w:color="auto" w:fill="auto"/>
          </w:tcPr>
          <w:p w:rsidR="00786945" w:rsidRPr="00866294" w:rsidRDefault="00786945" w:rsidP="006D2DB0">
            <w:pPr>
              <w:rPr>
                <w:rFonts w:ascii="Sylfaen" w:hAnsi="Sylfaen" w:cs="Sylfaen"/>
              </w:rPr>
            </w:pPr>
            <w:r w:rsidRPr="00281F44">
              <w:rPr>
                <w:rFonts w:ascii="Sylfaen" w:hAnsi="Sylfaen" w:cs="Sylfaen"/>
              </w:rPr>
              <w:t>Смесь зелени</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7816EA">
              <w:rPr>
                <w:rFonts w:ascii="Sylfaen" w:hAnsi="Sylfaen" w:cs="Sylfaen"/>
                <w:color w:val="000000"/>
                <w:sz w:val="18"/>
                <w:szCs w:val="18"/>
                <w:lang w:val="hy-AM"/>
              </w:rPr>
              <w:t>Смешанный зеленый</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sidRPr="00D71EA2">
              <w:rPr>
                <w:rFonts w:ascii="Sylfaen" w:hAnsi="Sylfaen"/>
                <w:color w:val="000000"/>
                <w:sz w:val="18"/>
                <w:szCs w:val="18"/>
                <w:lang w:val="hy-AM"/>
              </w:rPr>
              <w:t>с кучей</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местное 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подшипники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немытый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соединению</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 гнилых и засохших частей.</w:t>
            </w:r>
            <w:r w:rsidRPr="007816EA">
              <w:rPr>
                <w:rFonts w:ascii="Sylfaen" w:hAnsi="Sylfaen" w:cs="Sylfaen"/>
                <w:sz w:val="16"/>
                <w:szCs w:val="16"/>
                <w:lang w:val="hy-AM"/>
              </w:rPr>
              <w:t>Безопасность и маркировка согласно Правительству Республики Армения.</w:t>
            </w:r>
            <w:r w:rsidRPr="007816EA">
              <w:rPr>
                <w:rFonts w:ascii="Arial AM" w:hAnsi="Arial AM"/>
                <w:sz w:val="16"/>
                <w:szCs w:val="16"/>
                <w:lang w:val="hy-AM"/>
              </w:rPr>
              <w:t xml:space="preserve">2006 </w:t>
            </w:r>
            <w:r w:rsidRPr="007816EA">
              <w:rPr>
                <w:rFonts w:ascii="Calibri" w:hAnsi="Calibri" w:cs="Calibri"/>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Свежие фрукты, одобренные постановлением</w:t>
            </w:r>
            <w:r w:rsidRPr="007816EA">
              <w:rPr>
                <w:rFonts w:ascii="Arial AM" w:hAnsi="Arial AM"/>
                <w:sz w:val="16"/>
                <w:szCs w:val="16"/>
                <w:lang w:val="hy-AM"/>
              </w:rPr>
              <w:t>-</w:t>
            </w:r>
            <w:r w:rsidRPr="007816EA">
              <w:rPr>
                <w:rFonts w:ascii="Sylfaen" w:hAnsi="Sylfaen" w:cs="Sylfaen"/>
                <w:sz w:val="16"/>
                <w:szCs w:val="16"/>
                <w:lang w:val="hy-AM"/>
              </w:rPr>
              <w:t>технического регулирования овощей и Закона о безопасности пищевых продуктов Кыргызской Республики</w:t>
            </w:r>
            <w:r w:rsidRPr="007816EA">
              <w:rPr>
                <w:rFonts w:ascii="Arial AM" w:hAnsi="Arial AM"/>
                <w:sz w:val="16"/>
                <w:szCs w:val="16"/>
                <w:lang w:val="hy-AM"/>
              </w:rPr>
              <w:t>9-</w:t>
            </w:r>
            <w:r w:rsidRPr="007816EA">
              <w:rPr>
                <w:rFonts w:ascii="Sylfaen" w:hAnsi="Sylfaen" w:cs="Sylfaen"/>
                <w:sz w:val="16"/>
                <w:szCs w:val="16"/>
                <w:lang w:val="hy-AM"/>
              </w:rPr>
              <w:t>статьи</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54000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180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180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7941A0" w:rsidRPr="00BD0664"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xml:space="preserve">-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w:t>
      </w:r>
      <w:r w:rsidRPr="001D6AF5">
        <w:rPr>
          <w:rFonts w:ascii="GHEA Grapalat" w:hAnsi="GHEA Grapalat" w:cs="Sylfaen"/>
          <w:b/>
          <w:color w:val="000000"/>
          <w:lang w:val="pt-BR"/>
        </w:rPr>
        <w:lastRenderedPageBreak/>
        <w:t>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E24A17">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E24A17">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lastRenderedPageBreak/>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6A63A7" w:rsidRDefault="007941A0" w:rsidP="006A63A7">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CC7F9F" w:rsidRDefault="00E12B8D" w:rsidP="008B1F5B">
            <w:pPr>
              <w:widowControl w:val="0"/>
              <w:jc w:val="center"/>
              <w:rPr>
                <w:rFonts w:ascii="GHEA Grapalat" w:hAnsi="GHEA Grapalat" w:cs="Sylfaen"/>
                <w:b/>
                <w:bCs/>
              </w:rPr>
            </w:pPr>
            <w:r w:rsidRPr="00CC7F9F">
              <w:rPr>
                <w:rFonts w:ascii="GHEA Grapalat" w:hAnsi="GHEA Grapalat"/>
                <w:b/>
              </w:rPr>
              <w:t>ПОКУПАТЕЛЬ</w:t>
            </w:r>
          </w:p>
          <w:p w:rsidR="00E12B8D" w:rsidRPr="00CC7F9F" w:rsidRDefault="00E12B8D" w:rsidP="00CC23DA">
            <w:pPr>
              <w:widowControl w:val="0"/>
              <w:jc w:val="center"/>
              <w:rPr>
                <w:rFonts w:ascii="GHEA Grapalat" w:hAnsi="GHEA Grapalat"/>
              </w:rPr>
            </w:pPr>
            <w:r w:rsidRPr="00CC7F9F">
              <w:rPr>
                <w:rFonts w:ascii="GHEA Grapalat" w:hAnsi="GHEA Grapalat"/>
              </w:rPr>
              <w:t>___</w:t>
            </w:r>
          </w:p>
          <w:p w:rsidR="00E12B8D" w:rsidRPr="00CC7F9F" w:rsidRDefault="00E12B8D" w:rsidP="008B1F5B">
            <w:pPr>
              <w:widowControl w:val="0"/>
              <w:jc w:val="center"/>
              <w:rPr>
                <w:rFonts w:ascii="GHEA Grapalat" w:hAnsi="GHEA Grapalat"/>
                <w:sz w:val="16"/>
                <w:szCs w:val="16"/>
              </w:rPr>
            </w:pPr>
            <w:r w:rsidRPr="00CC7F9F">
              <w:rPr>
                <w:rFonts w:ascii="GHEA Grapalat" w:hAnsi="GHEA Grapalat"/>
                <w:sz w:val="16"/>
                <w:szCs w:val="16"/>
              </w:rPr>
              <w:t>/подпись/</w:t>
            </w:r>
          </w:p>
          <w:p w:rsidR="00E12B8D" w:rsidRPr="00CC7F9F" w:rsidRDefault="00E12B8D" w:rsidP="008B1F5B">
            <w:pPr>
              <w:widowControl w:val="0"/>
              <w:jc w:val="center"/>
              <w:rPr>
                <w:rFonts w:ascii="GHEA Grapalat" w:hAnsi="GHEA Grapalat"/>
              </w:rPr>
            </w:pPr>
            <w:r w:rsidRPr="00CC7F9F">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2142"/>
        <w:gridCol w:w="1346"/>
        <w:gridCol w:w="1001"/>
        <w:gridCol w:w="1002"/>
        <w:gridCol w:w="715"/>
        <w:gridCol w:w="858"/>
        <w:gridCol w:w="544"/>
        <w:gridCol w:w="606"/>
        <w:gridCol w:w="715"/>
        <w:gridCol w:w="850"/>
        <w:gridCol w:w="868"/>
        <w:gridCol w:w="859"/>
        <w:gridCol w:w="1001"/>
        <w:gridCol w:w="860"/>
        <w:gridCol w:w="817"/>
      </w:tblGrid>
      <w:tr w:rsidR="00E12B8D" w:rsidRPr="00B138F3" w:rsidTr="00CD4CA7">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CD4CA7">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E12B8D" w:rsidRPr="00B138F3" w:rsidRDefault="00E12B8D" w:rsidP="002B737D">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w:t>
            </w:r>
            <w:r w:rsidR="002B737D" w:rsidRPr="002B737D">
              <w:rPr>
                <w:rFonts w:ascii="GHEA Grapalat" w:hAnsi="GHEA Grapalat"/>
                <w:sz w:val="16"/>
                <w:szCs w:val="16"/>
              </w:rPr>
              <w:t>5</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CD4CA7" w:rsidRPr="00B138F3" w:rsidTr="00C33F81">
        <w:trPr>
          <w:trHeight w:val="404"/>
          <w:jc w:val="center"/>
        </w:trPr>
        <w:tc>
          <w:tcPr>
            <w:tcW w:w="1724" w:type="dxa"/>
            <w:shd w:val="clear" w:color="auto" w:fill="auto"/>
          </w:tcPr>
          <w:p w:rsidR="00CD4CA7" w:rsidRPr="00866294" w:rsidRDefault="00CD4CA7" w:rsidP="00CD4CA7">
            <w:r>
              <w:t>40</w:t>
            </w:r>
          </w:p>
        </w:tc>
        <w:tc>
          <w:tcPr>
            <w:tcW w:w="2155" w:type="dxa"/>
            <w:shd w:val="clear" w:color="auto" w:fill="auto"/>
          </w:tcPr>
          <w:p w:rsidR="00CD4CA7" w:rsidRPr="00466C02" w:rsidRDefault="00CD4CA7" w:rsidP="00CD4CA7">
            <w:pPr>
              <w:rPr>
                <w:sz w:val="20"/>
                <w:szCs w:val="20"/>
              </w:rPr>
            </w:pPr>
            <w:r w:rsidRPr="00466C02">
              <w:rPr>
                <w:sz w:val="20"/>
                <w:szCs w:val="20"/>
              </w:rPr>
              <w:t>15311100</w:t>
            </w:r>
          </w:p>
        </w:tc>
        <w:tc>
          <w:tcPr>
            <w:tcW w:w="1293" w:type="dxa"/>
            <w:shd w:val="clear" w:color="auto" w:fill="auto"/>
          </w:tcPr>
          <w:p w:rsidR="00CD4CA7" w:rsidRPr="00866294" w:rsidRDefault="00CD4CA7" w:rsidP="00CD4CA7">
            <w:pPr>
              <w:rPr>
                <w:rFonts w:ascii="Sylfaen" w:hAnsi="Sylfaen" w:cs="Sylfaen"/>
              </w:rPr>
            </w:pPr>
            <w:r w:rsidRPr="00281F44">
              <w:rPr>
                <w:rFonts w:ascii="Sylfaen" w:hAnsi="Sylfaen" w:cs="Sylfaen"/>
              </w:rPr>
              <w:t>Картофель</w:t>
            </w:r>
          </w:p>
        </w:tc>
        <w:tc>
          <w:tcPr>
            <w:tcW w:w="1007" w:type="dxa"/>
            <w:vAlign w:val="center"/>
          </w:tcPr>
          <w:p w:rsidR="00CD4CA7" w:rsidRPr="00B138F3" w:rsidRDefault="00CD4CA7" w:rsidP="00CD4CA7">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CD4CA7" w:rsidRPr="00B138F3" w:rsidRDefault="00CD4CA7" w:rsidP="00CD4CA7">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D4CA7" w:rsidRPr="00B138F3" w:rsidRDefault="00CD4CA7" w:rsidP="00CD4CA7">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CD4CA7" w:rsidRPr="00B138F3" w:rsidRDefault="00CD4CA7" w:rsidP="00CD4CA7">
            <w:pPr>
              <w:widowControl w:val="0"/>
              <w:jc w:val="center"/>
              <w:rPr>
                <w:rFonts w:ascii="GHEA Grapalat" w:hAnsi="GHEA Grapalat"/>
                <w:b/>
                <w:sz w:val="16"/>
                <w:szCs w:val="16"/>
              </w:rPr>
            </w:pPr>
            <w:r w:rsidRPr="00B138F3">
              <w:rPr>
                <w:rFonts w:ascii="GHEA Grapalat" w:hAnsi="GHEA Grapalat"/>
                <w:sz w:val="16"/>
                <w:szCs w:val="16"/>
              </w:rPr>
              <w:t>... %</w:t>
            </w:r>
          </w:p>
        </w:tc>
      </w:tr>
      <w:tr w:rsidR="00CD4CA7" w:rsidRPr="00B138F3" w:rsidTr="00C33F81">
        <w:trPr>
          <w:trHeight w:val="404"/>
          <w:jc w:val="center"/>
        </w:trPr>
        <w:tc>
          <w:tcPr>
            <w:tcW w:w="1724" w:type="dxa"/>
            <w:shd w:val="clear" w:color="auto" w:fill="auto"/>
          </w:tcPr>
          <w:p w:rsidR="00CD4CA7" w:rsidRPr="00866294" w:rsidRDefault="00CD4CA7" w:rsidP="00CD4CA7">
            <w:r>
              <w:t>41</w:t>
            </w:r>
          </w:p>
        </w:tc>
        <w:tc>
          <w:tcPr>
            <w:tcW w:w="2155" w:type="dxa"/>
            <w:shd w:val="clear" w:color="auto" w:fill="auto"/>
          </w:tcPr>
          <w:p w:rsidR="00CD4CA7" w:rsidRPr="00466C02" w:rsidRDefault="00CD4CA7" w:rsidP="00CD4CA7">
            <w:pPr>
              <w:rPr>
                <w:sz w:val="20"/>
                <w:szCs w:val="20"/>
              </w:rPr>
            </w:pPr>
            <w:r w:rsidRPr="00466C02">
              <w:rPr>
                <w:sz w:val="20"/>
                <w:szCs w:val="20"/>
              </w:rPr>
              <w:t>15331167</w:t>
            </w:r>
          </w:p>
        </w:tc>
        <w:tc>
          <w:tcPr>
            <w:tcW w:w="1293" w:type="dxa"/>
            <w:shd w:val="clear" w:color="auto" w:fill="auto"/>
          </w:tcPr>
          <w:p w:rsidR="00CD4CA7" w:rsidRPr="00866294" w:rsidRDefault="00CD4CA7" w:rsidP="00CD4CA7">
            <w:pPr>
              <w:rPr>
                <w:rFonts w:ascii="Sylfaen" w:hAnsi="Sylfaen" w:cs="Sylfaen"/>
              </w:rPr>
            </w:pPr>
            <w:r w:rsidRPr="00281F44">
              <w:rPr>
                <w:rFonts w:ascii="Sylfaen" w:hAnsi="Sylfaen" w:cs="Sylfaen"/>
              </w:rPr>
              <w:t>Смесь зелени</w:t>
            </w:r>
          </w:p>
        </w:tc>
        <w:tc>
          <w:tcPr>
            <w:tcW w:w="1007" w:type="dxa"/>
            <w:vAlign w:val="center"/>
          </w:tcPr>
          <w:p w:rsidR="00CD4CA7" w:rsidRPr="00B138F3" w:rsidRDefault="00CD4CA7" w:rsidP="00CD4CA7">
            <w:pPr>
              <w:widowControl w:val="0"/>
              <w:jc w:val="center"/>
              <w:rPr>
                <w:rFonts w:ascii="GHEA Grapalat" w:hAnsi="GHEA Grapalat"/>
                <w:sz w:val="16"/>
                <w:szCs w:val="16"/>
              </w:rPr>
            </w:pPr>
          </w:p>
        </w:tc>
        <w:tc>
          <w:tcPr>
            <w:tcW w:w="1006" w:type="dxa"/>
            <w:vAlign w:val="center"/>
          </w:tcPr>
          <w:p w:rsidR="00CD4CA7" w:rsidRPr="00B138F3" w:rsidRDefault="00CD4CA7" w:rsidP="00CD4CA7">
            <w:pPr>
              <w:widowControl w:val="0"/>
              <w:jc w:val="center"/>
              <w:rPr>
                <w:rFonts w:ascii="GHEA Grapalat" w:hAnsi="GHEA Grapalat"/>
                <w:sz w:val="16"/>
                <w:szCs w:val="16"/>
              </w:rPr>
            </w:pPr>
          </w:p>
        </w:tc>
        <w:tc>
          <w:tcPr>
            <w:tcW w:w="718" w:type="dxa"/>
            <w:vAlign w:val="center"/>
          </w:tcPr>
          <w:p w:rsidR="00CD4CA7" w:rsidRPr="00B138F3" w:rsidRDefault="00CD4CA7" w:rsidP="00CD4CA7">
            <w:pPr>
              <w:widowControl w:val="0"/>
              <w:jc w:val="center"/>
              <w:rPr>
                <w:rFonts w:ascii="GHEA Grapalat" w:hAnsi="GHEA Grapalat"/>
                <w:sz w:val="16"/>
                <w:szCs w:val="16"/>
              </w:rPr>
            </w:pPr>
          </w:p>
        </w:tc>
        <w:tc>
          <w:tcPr>
            <w:tcW w:w="861" w:type="dxa"/>
            <w:vAlign w:val="center"/>
          </w:tcPr>
          <w:p w:rsidR="00CD4CA7" w:rsidRPr="00B138F3" w:rsidRDefault="00CD4CA7" w:rsidP="00CD4CA7">
            <w:pPr>
              <w:widowControl w:val="0"/>
              <w:jc w:val="center"/>
              <w:rPr>
                <w:rFonts w:ascii="GHEA Grapalat" w:hAnsi="GHEA Grapalat"/>
                <w:sz w:val="16"/>
                <w:szCs w:val="16"/>
              </w:rPr>
            </w:pPr>
          </w:p>
        </w:tc>
        <w:tc>
          <w:tcPr>
            <w:tcW w:w="545" w:type="dxa"/>
            <w:vAlign w:val="center"/>
          </w:tcPr>
          <w:p w:rsidR="00CD4CA7" w:rsidRPr="00B138F3" w:rsidRDefault="00CD4CA7" w:rsidP="00CD4CA7">
            <w:pPr>
              <w:widowControl w:val="0"/>
              <w:jc w:val="center"/>
              <w:rPr>
                <w:rFonts w:ascii="GHEA Grapalat" w:hAnsi="GHEA Grapalat"/>
                <w:sz w:val="16"/>
                <w:szCs w:val="16"/>
              </w:rPr>
            </w:pPr>
          </w:p>
        </w:tc>
        <w:tc>
          <w:tcPr>
            <w:tcW w:w="606" w:type="dxa"/>
            <w:vAlign w:val="center"/>
          </w:tcPr>
          <w:p w:rsidR="00CD4CA7" w:rsidRPr="00B138F3" w:rsidRDefault="00CD4CA7" w:rsidP="00CD4CA7">
            <w:pPr>
              <w:widowControl w:val="0"/>
              <w:jc w:val="center"/>
              <w:rPr>
                <w:rFonts w:ascii="GHEA Grapalat" w:hAnsi="GHEA Grapalat"/>
                <w:sz w:val="16"/>
                <w:szCs w:val="16"/>
              </w:rPr>
            </w:pPr>
          </w:p>
        </w:tc>
        <w:tc>
          <w:tcPr>
            <w:tcW w:w="718" w:type="dxa"/>
            <w:vAlign w:val="center"/>
          </w:tcPr>
          <w:p w:rsidR="00CD4CA7" w:rsidRPr="00B138F3" w:rsidRDefault="00CD4CA7" w:rsidP="00CD4CA7">
            <w:pPr>
              <w:widowControl w:val="0"/>
              <w:jc w:val="center"/>
              <w:rPr>
                <w:rFonts w:ascii="GHEA Grapalat" w:hAnsi="GHEA Grapalat"/>
                <w:sz w:val="16"/>
                <w:szCs w:val="16"/>
              </w:rPr>
            </w:pPr>
          </w:p>
        </w:tc>
        <w:tc>
          <w:tcPr>
            <w:tcW w:w="854" w:type="dxa"/>
            <w:vAlign w:val="center"/>
          </w:tcPr>
          <w:p w:rsidR="00CD4CA7" w:rsidRPr="00B138F3" w:rsidRDefault="00CD4CA7" w:rsidP="00CD4CA7">
            <w:pPr>
              <w:widowControl w:val="0"/>
              <w:jc w:val="center"/>
              <w:rPr>
                <w:rFonts w:ascii="GHEA Grapalat" w:hAnsi="GHEA Grapalat"/>
                <w:sz w:val="16"/>
                <w:szCs w:val="16"/>
              </w:rPr>
            </w:pPr>
          </w:p>
        </w:tc>
        <w:tc>
          <w:tcPr>
            <w:tcW w:w="868" w:type="dxa"/>
            <w:vAlign w:val="center"/>
          </w:tcPr>
          <w:p w:rsidR="00CD4CA7" w:rsidRPr="00B138F3" w:rsidRDefault="00CD4CA7" w:rsidP="00CD4CA7">
            <w:pPr>
              <w:widowControl w:val="0"/>
              <w:jc w:val="center"/>
              <w:rPr>
                <w:rFonts w:ascii="GHEA Grapalat" w:hAnsi="GHEA Grapalat"/>
                <w:sz w:val="16"/>
                <w:szCs w:val="16"/>
              </w:rPr>
            </w:pPr>
          </w:p>
        </w:tc>
        <w:tc>
          <w:tcPr>
            <w:tcW w:w="861" w:type="dxa"/>
            <w:vAlign w:val="center"/>
          </w:tcPr>
          <w:p w:rsidR="00CD4CA7" w:rsidRPr="00B138F3" w:rsidRDefault="00CD4CA7" w:rsidP="00CD4CA7">
            <w:pPr>
              <w:widowControl w:val="0"/>
              <w:jc w:val="center"/>
              <w:rPr>
                <w:rFonts w:ascii="GHEA Grapalat" w:hAnsi="GHEA Grapalat"/>
                <w:sz w:val="16"/>
                <w:szCs w:val="16"/>
              </w:rPr>
            </w:pPr>
          </w:p>
        </w:tc>
        <w:tc>
          <w:tcPr>
            <w:tcW w:w="1007" w:type="dxa"/>
            <w:vAlign w:val="center"/>
          </w:tcPr>
          <w:p w:rsidR="00CD4CA7" w:rsidRPr="00B138F3" w:rsidRDefault="00CD4CA7" w:rsidP="00CD4CA7">
            <w:pPr>
              <w:widowControl w:val="0"/>
              <w:jc w:val="center"/>
              <w:rPr>
                <w:rFonts w:ascii="GHEA Grapalat" w:hAnsi="GHEA Grapalat"/>
                <w:sz w:val="16"/>
                <w:szCs w:val="16"/>
              </w:rPr>
            </w:pPr>
          </w:p>
        </w:tc>
        <w:tc>
          <w:tcPr>
            <w:tcW w:w="861" w:type="dxa"/>
            <w:vAlign w:val="center"/>
          </w:tcPr>
          <w:p w:rsidR="00CD4CA7" w:rsidRPr="00B138F3" w:rsidRDefault="00CD4CA7" w:rsidP="00CD4CA7">
            <w:pPr>
              <w:widowControl w:val="0"/>
              <w:jc w:val="center"/>
              <w:rPr>
                <w:rFonts w:ascii="GHEA Grapalat" w:hAnsi="GHEA Grapalat"/>
                <w:sz w:val="16"/>
                <w:szCs w:val="16"/>
              </w:rPr>
            </w:pPr>
          </w:p>
        </w:tc>
        <w:tc>
          <w:tcPr>
            <w:tcW w:w="821" w:type="dxa"/>
            <w:vAlign w:val="center"/>
          </w:tcPr>
          <w:p w:rsidR="00CD4CA7" w:rsidRPr="00B138F3" w:rsidRDefault="00CD4CA7" w:rsidP="00CD4CA7">
            <w:pPr>
              <w:widowControl w:val="0"/>
              <w:jc w:val="center"/>
              <w:rPr>
                <w:rFonts w:ascii="GHEA Grapalat" w:hAnsi="GHEA Grapalat"/>
                <w:sz w:val="16"/>
                <w:szCs w:val="16"/>
              </w:rPr>
            </w:pP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bookmarkStart w:id="1" w:name="_GoBack"/>
            <w:r w:rsidRPr="00B138F3">
              <w:rPr>
                <w:rFonts w:ascii="GHEA Grapalat" w:hAnsi="GHEA Grapalat"/>
                <w:b/>
              </w:rPr>
              <w:t>ПОКУПАТЕЛЬ</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bookmarkEnd w:id="1"/>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1C4" w:rsidRDefault="009E41C4" w:rsidP="00E12B8D">
      <w:r>
        <w:separator/>
      </w:r>
    </w:p>
  </w:endnote>
  <w:endnote w:type="continuationSeparator" w:id="0">
    <w:p w:rsidR="009E41C4" w:rsidRDefault="009E41C4"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41388" w:rsidRPr="00C861E9" w:rsidRDefault="0064138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D4CA7">
          <w:rPr>
            <w:rFonts w:ascii="GHEA Grapalat" w:hAnsi="GHEA Grapalat"/>
            <w:noProof/>
            <w:sz w:val="24"/>
            <w:szCs w:val="24"/>
          </w:rPr>
          <w:t>114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1C4" w:rsidRDefault="009E41C4" w:rsidP="00E12B8D">
      <w:r>
        <w:separator/>
      </w:r>
    </w:p>
  </w:footnote>
  <w:footnote w:type="continuationSeparator" w:id="0">
    <w:p w:rsidR="009E41C4" w:rsidRDefault="009E41C4" w:rsidP="00E12B8D">
      <w:r>
        <w:continuationSeparator/>
      </w:r>
    </w:p>
  </w:footnote>
  <w:footnote w:id="1">
    <w:p w:rsidR="00641388" w:rsidRPr="00ED3BA4" w:rsidRDefault="00641388"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641388" w:rsidRPr="008842CE" w:rsidRDefault="00641388"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41388" w:rsidRPr="00541313" w:rsidRDefault="00641388"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641388" w:rsidRPr="00DB4FE3" w:rsidRDefault="00641388"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641388" w:rsidRPr="00DB4FE3" w:rsidRDefault="00641388"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641388" w:rsidRDefault="00641388"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641388" w:rsidRPr="00D3436F" w:rsidRDefault="00641388"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641388" w:rsidRPr="008842CE" w:rsidRDefault="00641388" w:rsidP="00E12B8D">
      <w:pPr>
        <w:pStyle w:val="af2"/>
        <w:widowControl w:val="0"/>
        <w:jc w:val="both"/>
        <w:rPr>
          <w:rFonts w:ascii="GHEA Grapalat" w:hAnsi="GHEA Grapalat"/>
          <w:lang w:val="af-ZA"/>
        </w:rPr>
      </w:pPr>
    </w:p>
    <w:p w:rsidR="00641388" w:rsidRPr="008842CE" w:rsidRDefault="00641388" w:rsidP="00E12B8D">
      <w:pPr>
        <w:pStyle w:val="af2"/>
        <w:widowControl w:val="0"/>
        <w:jc w:val="both"/>
        <w:rPr>
          <w:rFonts w:ascii="GHEA Grapalat" w:hAnsi="GHEA Grapalat"/>
          <w:lang w:val="af-ZA"/>
        </w:rPr>
      </w:pPr>
    </w:p>
  </w:footnote>
  <w:footnote w:id="4">
    <w:p w:rsidR="00641388" w:rsidRPr="00CD6B60" w:rsidRDefault="00641388"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41388" w:rsidRPr="00CD6B60" w:rsidRDefault="0064138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41388" w:rsidRPr="00CD6B60" w:rsidRDefault="00641388"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41388" w:rsidRPr="00CD6B60" w:rsidRDefault="00641388"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641388" w:rsidRPr="00CA2B01" w:rsidRDefault="00641388"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41388" w:rsidRPr="00CA2B01" w:rsidRDefault="00641388"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41388" w:rsidRPr="00CA2B01" w:rsidRDefault="00641388"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641388" w:rsidRPr="005D5092" w:rsidRDefault="00641388"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41388" w:rsidRPr="0034222E" w:rsidDel="00932115" w:rsidRDefault="00641388"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641388" w:rsidRPr="00D3436F" w:rsidRDefault="00641388"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41388" w:rsidRPr="000811C1" w:rsidRDefault="00641388" w:rsidP="00E12B8D">
      <w:pPr>
        <w:pStyle w:val="af2"/>
        <w:rPr>
          <w:rFonts w:asciiTheme="minorHAnsi" w:hAnsiTheme="minorHAnsi"/>
        </w:rPr>
      </w:pPr>
    </w:p>
  </w:footnote>
  <w:footnote w:id="8">
    <w:p w:rsidR="00641388" w:rsidRPr="00FE2AA4" w:rsidRDefault="00641388"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641388" w:rsidRPr="008842CE" w:rsidRDefault="00641388"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41388" w:rsidRPr="000811C1" w:rsidRDefault="00641388" w:rsidP="00E12B8D">
      <w:pPr>
        <w:pStyle w:val="af2"/>
        <w:rPr>
          <w:lang w:val="af-ZA"/>
        </w:rPr>
      </w:pPr>
    </w:p>
  </w:footnote>
  <w:footnote w:id="10">
    <w:p w:rsidR="00641388" w:rsidRDefault="00641388" w:rsidP="00E12B8D">
      <w:pPr>
        <w:pStyle w:val="af2"/>
        <w:jc w:val="both"/>
        <w:rPr>
          <w:rFonts w:ascii="GHEA Grapalat" w:hAnsi="GHEA Grapalat"/>
          <w:i/>
          <w:lang w:val="hy-AM"/>
        </w:rPr>
      </w:pPr>
    </w:p>
    <w:p w:rsidR="00641388" w:rsidRPr="002227A9" w:rsidRDefault="00641388"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41388" w:rsidRPr="00636142" w:rsidRDefault="0064138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41388" w:rsidRPr="0092041F" w:rsidRDefault="00641388"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41388" w:rsidRPr="0092041F" w:rsidRDefault="00641388" w:rsidP="00E12B8D">
      <w:pPr>
        <w:pStyle w:val="af2"/>
        <w:jc w:val="both"/>
        <w:rPr>
          <w:rFonts w:ascii="GHEA Grapalat" w:hAnsi="GHEA Grapalat"/>
          <w:i/>
        </w:rPr>
      </w:pPr>
    </w:p>
  </w:footnote>
  <w:footnote w:id="11">
    <w:p w:rsidR="00641388" w:rsidRPr="004A4643" w:rsidRDefault="00641388"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641388" w:rsidRPr="008E4439" w:rsidRDefault="00641388"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41388" w:rsidRPr="000811C1" w:rsidRDefault="00641388" w:rsidP="00E12B8D">
      <w:pPr>
        <w:pStyle w:val="af2"/>
        <w:rPr>
          <w:rFonts w:ascii="Sylfaen" w:hAnsi="Sylfaen"/>
          <w:sz w:val="18"/>
          <w:szCs w:val="18"/>
        </w:rPr>
      </w:pPr>
    </w:p>
  </w:footnote>
  <w:footnote w:id="13">
    <w:p w:rsidR="00641388" w:rsidRPr="00A31673" w:rsidRDefault="00641388"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641388" w:rsidRPr="00DE7706" w:rsidRDefault="00641388"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641388" w:rsidRPr="008416BA" w:rsidRDefault="00641388"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41388" w:rsidRDefault="00641388" w:rsidP="00E12B8D">
      <w:pPr>
        <w:jc w:val="both"/>
      </w:pPr>
    </w:p>
    <w:p w:rsidR="00641388" w:rsidRPr="008B70EB" w:rsidRDefault="00641388"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41388" w:rsidRPr="008B70EB" w:rsidRDefault="00641388"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41388" w:rsidRPr="008B70EB" w:rsidRDefault="00641388"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41388" w:rsidRDefault="00641388" w:rsidP="00E12B8D">
      <w:pPr>
        <w:jc w:val="both"/>
        <w:rPr>
          <w:rFonts w:asciiTheme="minorHAnsi" w:hAnsiTheme="minorHAnsi"/>
          <w:lang w:val="af-ZA"/>
        </w:rPr>
      </w:pPr>
    </w:p>
  </w:footnote>
  <w:footnote w:id="16">
    <w:p w:rsidR="00641388" w:rsidRPr="00A25D1B" w:rsidRDefault="00641388"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41388" w:rsidRPr="00DC619D" w:rsidRDefault="00641388"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641388" w:rsidRPr="00D3436F" w:rsidRDefault="00641388"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41388" w:rsidRPr="00D3436F" w:rsidRDefault="00641388" w:rsidP="00E12B8D">
      <w:pPr>
        <w:pStyle w:val="af2"/>
        <w:rPr>
          <w:lang w:val="es-ES"/>
        </w:rPr>
      </w:pPr>
    </w:p>
  </w:footnote>
  <w:footnote w:id="19">
    <w:p w:rsidR="00641388" w:rsidRPr="008842CE" w:rsidRDefault="0064138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1388" w:rsidRPr="008842CE" w:rsidRDefault="00641388" w:rsidP="00E12B8D">
      <w:pPr>
        <w:pStyle w:val="af2"/>
        <w:jc w:val="both"/>
        <w:rPr>
          <w:rFonts w:ascii="GHEA Grapalat" w:hAnsi="GHEA Grapalat"/>
        </w:rPr>
      </w:pPr>
    </w:p>
  </w:footnote>
  <w:footnote w:id="20">
    <w:p w:rsidR="00641388" w:rsidRDefault="00641388" w:rsidP="00E12B8D">
      <w:pPr>
        <w:pStyle w:val="af2"/>
        <w:jc w:val="both"/>
        <w:rPr>
          <w:rFonts w:asciiTheme="minorHAnsi" w:hAnsiTheme="minorHAnsi"/>
        </w:rPr>
      </w:pPr>
    </w:p>
    <w:p w:rsidR="00641388" w:rsidRDefault="00641388" w:rsidP="00E12B8D">
      <w:pPr>
        <w:pStyle w:val="af2"/>
        <w:jc w:val="both"/>
        <w:rPr>
          <w:rFonts w:asciiTheme="minorHAnsi" w:hAnsiTheme="minorHAnsi"/>
        </w:rPr>
      </w:pPr>
    </w:p>
    <w:p w:rsidR="00641388" w:rsidRDefault="00641388" w:rsidP="00E12B8D">
      <w:pPr>
        <w:pStyle w:val="af2"/>
        <w:jc w:val="both"/>
        <w:rPr>
          <w:rFonts w:asciiTheme="minorHAnsi" w:hAnsiTheme="minorHAnsi"/>
        </w:rPr>
      </w:pPr>
    </w:p>
    <w:p w:rsidR="00641388" w:rsidRDefault="00641388" w:rsidP="00E12B8D">
      <w:pPr>
        <w:pStyle w:val="af2"/>
        <w:jc w:val="both"/>
        <w:rPr>
          <w:rFonts w:asciiTheme="minorHAnsi" w:hAnsiTheme="minorHAnsi"/>
        </w:rPr>
      </w:pPr>
    </w:p>
    <w:p w:rsidR="00641388" w:rsidRDefault="00641388" w:rsidP="00E12B8D">
      <w:pPr>
        <w:pStyle w:val="af2"/>
        <w:jc w:val="both"/>
        <w:rPr>
          <w:rFonts w:asciiTheme="minorHAnsi" w:hAnsiTheme="minorHAnsi"/>
        </w:rPr>
      </w:pPr>
    </w:p>
    <w:p w:rsidR="00641388" w:rsidRDefault="00641388" w:rsidP="00E12B8D">
      <w:pPr>
        <w:pStyle w:val="af2"/>
        <w:jc w:val="both"/>
        <w:rPr>
          <w:rFonts w:asciiTheme="minorHAnsi" w:hAnsiTheme="minorHAnsi"/>
        </w:rPr>
      </w:pPr>
    </w:p>
    <w:p w:rsidR="00641388" w:rsidRPr="00C479FE" w:rsidRDefault="00641388" w:rsidP="00E12B8D">
      <w:pPr>
        <w:pStyle w:val="af2"/>
        <w:jc w:val="both"/>
        <w:rPr>
          <w:rFonts w:asciiTheme="minorHAnsi" w:hAnsiTheme="minorHAnsi"/>
        </w:rPr>
      </w:pPr>
    </w:p>
  </w:footnote>
  <w:footnote w:id="21">
    <w:p w:rsidR="00641388" w:rsidRPr="008842CE" w:rsidRDefault="00641388"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1388" w:rsidRPr="008842CE" w:rsidRDefault="00641388" w:rsidP="00E12B8D">
      <w:pPr>
        <w:pStyle w:val="af2"/>
        <w:jc w:val="both"/>
        <w:rPr>
          <w:rFonts w:ascii="GHEA Grapalat" w:hAnsi="GHEA Grapalat"/>
        </w:rPr>
      </w:pPr>
    </w:p>
  </w:footnote>
  <w:footnote w:id="22">
    <w:p w:rsidR="00641388" w:rsidRPr="008842CE" w:rsidRDefault="00641388" w:rsidP="00E12B8D">
      <w:pPr>
        <w:pStyle w:val="af2"/>
        <w:jc w:val="both"/>
      </w:pPr>
    </w:p>
  </w:footnote>
  <w:footnote w:id="23">
    <w:p w:rsidR="00641388" w:rsidRPr="008842CE" w:rsidRDefault="00641388"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641388" w:rsidRDefault="00641388"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41388" w:rsidRPr="00F21C0D" w:rsidRDefault="00641388" w:rsidP="00E12B8D">
      <w:pPr>
        <w:pStyle w:val="af2"/>
        <w:widowControl w:val="0"/>
        <w:jc w:val="both"/>
        <w:rPr>
          <w:lang w:val="hy-AM"/>
        </w:rPr>
      </w:pPr>
    </w:p>
  </w:footnote>
  <w:footnote w:id="25">
    <w:p w:rsidR="00641388" w:rsidRDefault="00641388"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41388" w:rsidRDefault="00641388" w:rsidP="00E12B8D">
      <w:pPr>
        <w:pStyle w:val="af2"/>
        <w:widowControl w:val="0"/>
        <w:jc w:val="both"/>
        <w:rPr>
          <w:rFonts w:ascii="GHEA Grapalat" w:hAnsi="GHEA Grapalat"/>
          <w:i/>
        </w:rPr>
      </w:pPr>
    </w:p>
    <w:p w:rsidR="00641388" w:rsidRDefault="00641388" w:rsidP="00E12B8D">
      <w:pPr>
        <w:pStyle w:val="af2"/>
        <w:widowControl w:val="0"/>
        <w:jc w:val="both"/>
        <w:rPr>
          <w:rFonts w:ascii="GHEA Grapalat" w:hAnsi="GHEA Grapalat"/>
          <w:i/>
        </w:rPr>
      </w:pPr>
    </w:p>
    <w:p w:rsidR="00641388" w:rsidRPr="00EB336B" w:rsidRDefault="00641388"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41388" w:rsidRPr="00D3436F" w:rsidRDefault="00641388" w:rsidP="00E12B8D">
      <w:pPr>
        <w:pStyle w:val="af2"/>
        <w:rPr>
          <w:lang w:val="hy-AM"/>
        </w:rPr>
      </w:pPr>
    </w:p>
  </w:footnote>
  <w:footnote w:id="26">
    <w:p w:rsidR="00641388" w:rsidRPr="008842CE" w:rsidRDefault="00641388"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41388" w:rsidRPr="00E85250" w:rsidRDefault="00641388" w:rsidP="00E12B8D">
      <w:pPr>
        <w:widowControl w:val="0"/>
        <w:spacing w:after="160" w:line="360" w:lineRule="auto"/>
        <w:ind w:firstLine="709"/>
        <w:jc w:val="both"/>
        <w:rPr>
          <w:rFonts w:ascii="GHEA Grapalat" w:hAnsi="GHEA Grapalat"/>
          <w:lang w:val="hy-AM"/>
        </w:rPr>
      </w:pPr>
    </w:p>
    <w:p w:rsidR="00641388" w:rsidRPr="00D3436F" w:rsidRDefault="00641388" w:rsidP="00E12B8D">
      <w:pPr>
        <w:pStyle w:val="af2"/>
        <w:rPr>
          <w:lang w:val="hy-AM"/>
        </w:rPr>
      </w:pPr>
    </w:p>
  </w:footnote>
  <w:footnote w:id="27">
    <w:p w:rsidR="00641388" w:rsidRPr="00402BC3" w:rsidRDefault="00641388"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41388" w:rsidRPr="00552088" w:rsidRDefault="00641388"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41388" w:rsidRPr="00D3436F" w:rsidRDefault="00641388" w:rsidP="00E12B8D">
      <w:pPr>
        <w:pStyle w:val="af2"/>
        <w:rPr>
          <w:lang w:val="hy-AM"/>
        </w:rPr>
      </w:pPr>
    </w:p>
  </w:footnote>
  <w:footnote w:id="28">
    <w:p w:rsidR="00641388" w:rsidRPr="008842CE" w:rsidRDefault="00641388"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41388" w:rsidRPr="00D3436F" w:rsidRDefault="00641388" w:rsidP="00E12B8D">
      <w:pPr>
        <w:pStyle w:val="af2"/>
        <w:rPr>
          <w:lang w:val="hy-AM"/>
        </w:rPr>
      </w:pPr>
    </w:p>
  </w:footnote>
  <w:footnote w:id="29">
    <w:p w:rsidR="00641388" w:rsidRPr="00D3436F" w:rsidRDefault="00641388"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641388" w:rsidRPr="008842CE" w:rsidRDefault="00641388"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41388" w:rsidRPr="00D3436F" w:rsidRDefault="00641388" w:rsidP="00E12B8D">
      <w:pPr>
        <w:pStyle w:val="af2"/>
        <w:rPr>
          <w:lang w:val="hy-AM"/>
        </w:rPr>
      </w:pPr>
    </w:p>
  </w:footnote>
  <w:footnote w:id="31">
    <w:p w:rsidR="00641388" w:rsidRPr="008842CE" w:rsidRDefault="00641388"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641388" w:rsidRPr="008842CE" w:rsidRDefault="00641388"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575D7"/>
    <w:rsid w:val="000A14E5"/>
    <w:rsid w:val="000F7140"/>
    <w:rsid w:val="001E4A09"/>
    <w:rsid w:val="001F6255"/>
    <w:rsid w:val="002062DA"/>
    <w:rsid w:val="002B737D"/>
    <w:rsid w:val="002C3F4E"/>
    <w:rsid w:val="002E6A39"/>
    <w:rsid w:val="00370A31"/>
    <w:rsid w:val="00372D9D"/>
    <w:rsid w:val="003946E7"/>
    <w:rsid w:val="003B5688"/>
    <w:rsid w:val="003F0075"/>
    <w:rsid w:val="00416AA2"/>
    <w:rsid w:val="00446B99"/>
    <w:rsid w:val="00465117"/>
    <w:rsid w:val="004D0A48"/>
    <w:rsid w:val="00501D4F"/>
    <w:rsid w:val="005126FF"/>
    <w:rsid w:val="00535E83"/>
    <w:rsid w:val="0054508A"/>
    <w:rsid w:val="00581080"/>
    <w:rsid w:val="005D58CD"/>
    <w:rsid w:val="0062586C"/>
    <w:rsid w:val="00641388"/>
    <w:rsid w:val="006A63A7"/>
    <w:rsid w:val="006D1034"/>
    <w:rsid w:val="006D2DB0"/>
    <w:rsid w:val="007617B2"/>
    <w:rsid w:val="00786945"/>
    <w:rsid w:val="007941A0"/>
    <w:rsid w:val="007C4B6C"/>
    <w:rsid w:val="007C4DE6"/>
    <w:rsid w:val="007E1838"/>
    <w:rsid w:val="007E5C72"/>
    <w:rsid w:val="00814657"/>
    <w:rsid w:val="00825EDD"/>
    <w:rsid w:val="008B1F5B"/>
    <w:rsid w:val="008B3A70"/>
    <w:rsid w:val="00920D6A"/>
    <w:rsid w:val="009256FD"/>
    <w:rsid w:val="00971B0F"/>
    <w:rsid w:val="00995EFE"/>
    <w:rsid w:val="009B0398"/>
    <w:rsid w:val="009B105A"/>
    <w:rsid w:val="009B2156"/>
    <w:rsid w:val="009E3704"/>
    <w:rsid w:val="009E41C4"/>
    <w:rsid w:val="00AC52E3"/>
    <w:rsid w:val="00AD6E3B"/>
    <w:rsid w:val="00AF294C"/>
    <w:rsid w:val="00B27B52"/>
    <w:rsid w:val="00BA182A"/>
    <w:rsid w:val="00BD0664"/>
    <w:rsid w:val="00BD2E03"/>
    <w:rsid w:val="00BE6A46"/>
    <w:rsid w:val="00C479FE"/>
    <w:rsid w:val="00C6777D"/>
    <w:rsid w:val="00C8471A"/>
    <w:rsid w:val="00CC08D4"/>
    <w:rsid w:val="00CC23DA"/>
    <w:rsid w:val="00CC7F9F"/>
    <w:rsid w:val="00CD4CA7"/>
    <w:rsid w:val="00CE3063"/>
    <w:rsid w:val="00D00B86"/>
    <w:rsid w:val="00D10DEE"/>
    <w:rsid w:val="00D80BAB"/>
    <w:rsid w:val="00E12B8D"/>
    <w:rsid w:val="00E24A17"/>
    <w:rsid w:val="00E31643"/>
    <w:rsid w:val="00EB3DAF"/>
    <w:rsid w:val="00F06F17"/>
    <w:rsid w:val="00F073CA"/>
    <w:rsid w:val="00F43A43"/>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219EF-0B4B-4E2A-8C03-60BAA6BE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D8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80BAB"/>
    <w:rPr>
      <w:rFonts w:ascii="Courier New" w:eastAsia="Times New Roman" w:hAnsi="Courier New" w:cs="Courier New"/>
      <w:sz w:val="20"/>
      <w:szCs w:val="20"/>
      <w:lang w:eastAsia="ru-RU"/>
    </w:rPr>
  </w:style>
  <w:style w:type="character" w:customStyle="1" w:styleId="y2iqfc">
    <w:name w:val="y2iqfc"/>
    <w:basedOn w:val="a0"/>
    <w:rsid w:val="00D8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4734">
      <w:bodyDiv w:val="1"/>
      <w:marLeft w:val="0"/>
      <w:marRight w:val="0"/>
      <w:marTop w:val="0"/>
      <w:marBottom w:val="0"/>
      <w:divBdr>
        <w:top w:val="none" w:sz="0" w:space="0" w:color="auto"/>
        <w:left w:val="none" w:sz="0" w:space="0" w:color="auto"/>
        <w:bottom w:val="none" w:sz="0" w:space="0" w:color="auto"/>
        <w:right w:val="none" w:sz="0" w:space="0" w:color="auto"/>
      </w:divBdr>
    </w:div>
    <w:div w:id="166987282">
      <w:bodyDiv w:val="1"/>
      <w:marLeft w:val="0"/>
      <w:marRight w:val="0"/>
      <w:marTop w:val="0"/>
      <w:marBottom w:val="0"/>
      <w:divBdr>
        <w:top w:val="none" w:sz="0" w:space="0" w:color="auto"/>
        <w:left w:val="none" w:sz="0" w:space="0" w:color="auto"/>
        <w:bottom w:val="none" w:sz="0" w:space="0" w:color="auto"/>
        <w:right w:val="none" w:sz="0" w:space="0" w:color="auto"/>
      </w:divBdr>
    </w:div>
    <w:div w:id="509954182">
      <w:bodyDiv w:val="1"/>
      <w:marLeft w:val="0"/>
      <w:marRight w:val="0"/>
      <w:marTop w:val="0"/>
      <w:marBottom w:val="0"/>
      <w:divBdr>
        <w:top w:val="none" w:sz="0" w:space="0" w:color="auto"/>
        <w:left w:val="none" w:sz="0" w:space="0" w:color="auto"/>
        <w:bottom w:val="none" w:sz="0" w:space="0" w:color="auto"/>
        <w:right w:val="none" w:sz="0" w:space="0" w:color="auto"/>
      </w:divBdr>
    </w:div>
    <w:div w:id="853542623">
      <w:bodyDiv w:val="1"/>
      <w:marLeft w:val="0"/>
      <w:marRight w:val="0"/>
      <w:marTop w:val="0"/>
      <w:marBottom w:val="0"/>
      <w:divBdr>
        <w:top w:val="none" w:sz="0" w:space="0" w:color="auto"/>
        <w:left w:val="none" w:sz="0" w:space="0" w:color="auto"/>
        <w:bottom w:val="none" w:sz="0" w:space="0" w:color="auto"/>
        <w:right w:val="none" w:sz="0" w:space="0" w:color="auto"/>
      </w:divBdr>
    </w:div>
    <w:div w:id="965769960">
      <w:bodyDiv w:val="1"/>
      <w:marLeft w:val="0"/>
      <w:marRight w:val="0"/>
      <w:marTop w:val="0"/>
      <w:marBottom w:val="0"/>
      <w:divBdr>
        <w:top w:val="none" w:sz="0" w:space="0" w:color="auto"/>
        <w:left w:val="none" w:sz="0" w:space="0" w:color="auto"/>
        <w:bottom w:val="none" w:sz="0" w:space="0" w:color="auto"/>
        <w:right w:val="none" w:sz="0" w:space="0" w:color="auto"/>
      </w:divBdr>
    </w:div>
    <w:div w:id="1057782907">
      <w:bodyDiv w:val="1"/>
      <w:marLeft w:val="0"/>
      <w:marRight w:val="0"/>
      <w:marTop w:val="0"/>
      <w:marBottom w:val="0"/>
      <w:divBdr>
        <w:top w:val="none" w:sz="0" w:space="0" w:color="auto"/>
        <w:left w:val="none" w:sz="0" w:space="0" w:color="auto"/>
        <w:bottom w:val="none" w:sz="0" w:space="0" w:color="auto"/>
        <w:right w:val="none" w:sz="0" w:space="0" w:color="auto"/>
      </w:divBdr>
    </w:div>
    <w:div w:id="1700471904">
      <w:bodyDiv w:val="1"/>
      <w:marLeft w:val="0"/>
      <w:marRight w:val="0"/>
      <w:marTop w:val="0"/>
      <w:marBottom w:val="0"/>
      <w:divBdr>
        <w:top w:val="none" w:sz="0" w:space="0" w:color="auto"/>
        <w:left w:val="none" w:sz="0" w:space="0" w:color="auto"/>
        <w:bottom w:val="none" w:sz="0" w:space="0" w:color="auto"/>
        <w:right w:val="none" w:sz="0" w:space="0" w:color="auto"/>
      </w:divBdr>
    </w:div>
    <w:div w:id="202751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1A9A1-57EE-4A45-9538-E71C267C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21130</Words>
  <Characters>120441</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50</cp:revision>
  <dcterms:created xsi:type="dcterms:W3CDTF">2023-12-15T08:42:00Z</dcterms:created>
  <dcterms:modified xsi:type="dcterms:W3CDTF">2024-12-17T06:15:00Z</dcterms:modified>
</cp:coreProperties>
</file>